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A62F0" w14:textId="77777777" w:rsidR="0047783A" w:rsidRPr="00E82463" w:rsidRDefault="0047783A" w:rsidP="00AF3DD3">
      <w:pPr>
        <w:pStyle w:val="Heading1"/>
      </w:pPr>
      <w:bookmarkStart w:id="0" w:name="_Toc42488069"/>
      <w:r w:rsidRPr="00E82463">
        <w:t>A.</w:t>
      </w:r>
      <w:r w:rsidRPr="00E82463">
        <w:tab/>
        <w:t>INSTRUCTIONS TO TENDERERS</w:t>
      </w:r>
      <w:bookmarkEnd w:id="0"/>
    </w:p>
    <w:p w14:paraId="4FD26448" w14:textId="5EC213B5"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C4A3A">
        <w:rPr>
          <w:rFonts w:ascii="Times New Roman" w:hAnsi="Times New Roman"/>
          <w:szCs w:val="28"/>
          <w:lang w:val="en-GB"/>
        </w:rPr>
        <w:t xml:space="preserve">N-R-EC 010 </w:t>
      </w:r>
      <w:r w:rsidR="00F71AE2">
        <w:rPr>
          <w:rFonts w:ascii="Times New Roman" w:hAnsi="Times New Roman"/>
          <w:szCs w:val="28"/>
          <w:lang w:val="en-GB"/>
        </w:rPr>
        <w:t>–</w:t>
      </w:r>
      <w:r w:rsidR="00AC4A3A">
        <w:rPr>
          <w:rFonts w:ascii="Times New Roman" w:hAnsi="Times New Roman"/>
          <w:szCs w:val="28"/>
          <w:lang w:val="en-GB"/>
        </w:rPr>
        <w:t xml:space="preserve"> </w:t>
      </w:r>
      <w:r w:rsidR="00F71AE2">
        <w:rPr>
          <w:rFonts w:ascii="Times New Roman" w:hAnsi="Times New Roman"/>
          <w:szCs w:val="28"/>
          <w:lang w:val="en-GB"/>
        </w:rPr>
        <w:t>002/2023</w:t>
      </w:r>
    </w:p>
    <w:p w14:paraId="555E08DA"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3868637"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0"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2C01C934" w14:textId="422A1BE3" w:rsidR="0047783A" w:rsidRPr="008B5D4F" w:rsidRDefault="00B65351" w:rsidP="00AF3DD3">
      <w:pPr>
        <w:pStyle w:val="Heading1"/>
      </w:pPr>
      <w:bookmarkStart w:id="1" w:name="_Toc42488070"/>
      <w:r>
        <w:t xml:space="preserve">1. </w:t>
      </w:r>
      <w:r w:rsidR="0047783A" w:rsidRPr="008B5D4F">
        <w:t xml:space="preserve">Supplies to </w:t>
      </w:r>
      <w:proofErr w:type="spellStart"/>
      <w:r w:rsidR="0047783A" w:rsidRPr="008B5D4F">
        <w:t>be</w:t>
      </w:r>
      <w:proofErr w:type="spellEnd"/>
      <w:r w:rsidR="0047783A" w:rsidRPr="008B5D4F">
        <w:t xml:space="preserve"> </w:t>
      </w:r>
      <w:proofErr w:type="spellStart"/>
      <w:r w:rsidR="0047783A" w:rsidRPr="008B5D4F">
        <w:t>provided</w:t>
      </w:r>
      <w:bookmarkEnd w:id="1"/>
      <w:proofErr w:type="spellEnd"/>
    </w:p>
    <w:p w14:paraId="5B90A8E7"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35958B7F" w14:textId="2F5640CD" w:rsidR="002F160C" w:rsidRDefault="001A0C26" w:rsidP="002F160C">
      <w:pPr>
        <w:ind w:left="567"/>
        <w:jc w:val="both"/>
        <w:rPr>
          <w:rFonts w:ascii="Times New Roman" w:hAnsi="Times New Roman"/>
          <w:sz w:val="22"/>
        </w:rPr>
      </w:pPr>
      <w:r w:rsidRPr="004F1F8C">
        <w:rPr>
          <w:rFonts w:ascii="Times New Roman" w:hAnsi="Times New Roman"/>
          <w:sz w:val="22"/>
        </w:rPr>
        <w:t>T</w:t>
      </w:r>
      <w:r w:rsidR="00C7322E" w:rsidRPr="004F1F8C">
        <w:rPr>
          <w:rFonts w:ascii="Times New Roman" w:hAnsi="Times New Roman"/>
          <w:sz w:val="22"/>
        </w:rPr>
        <w:t>he</w:t>
      </w:r>
      <w:r>
        <w:rPr>
          <w:rFonts w:ascii="Times New Roman" w:hAnsi="Times New Roman"/>
          <w:sz w:val="22"/>
        </w:rPr>
        <w:t xml:space="preserve"> supply, delivery</w:t>
      </w:r>
      <w:r w:rsidR="000259FC">
        <w:rPr>
          <w:rFonts w:ascii="Times New Roman" w:hAnsi="Times New Roman"/>
          <w:sz w:val="22"/>
        </w:rPr>
        <w:t xml:space="preserve">, </w:t>
      </w:r>
      <w:r w:rsidR="0032464B">
        <w:rPr>
          <w:rFonts w:ascii="Times New Roman" w:hAnsi="Times New Roman"/>
          <w:sz w:val="22"/>
        </w:rPr>
        <w:t>installation</w:t>
      </w:r>
      <w:r w:rsidR="005B62EE">
        <w:rPr>
          <w:rFonts w:ascii="Times New Roman" w:hAnsi="Times New Roman"/>
          <w:sz w:val="22"/>
        </w:rPr>
        <w:t>,</w:t>
      </w:r>
      <w:r w:rsidR="0032464B">
        <w:rPr>
          <w:rFonts w:ascii="Times New Roman" w:hAnsi="Times New Roman"/>
          <w:sz w:val="22"/>
        </w:rPr>
        <w:t xml:space="preserve"> and commissioning</w:t>
      </w:r>
      <w:r w:rsidR="00C7322E" w:rsidRPr="004F1F8C">
        <w:rPr>
          <w:rFonts w:ascii="Times New Roman" w:hAnsi="Times New Roman"/>
          <w:sz w:val="22"/>
        </w:rPr>
        <w:t xml:space="preserve"> of the following supplies</w:t>
      </w:r>
      <w:r w:rsidR="002F160C">
        <w:rPr>
          <w:rFonts w:ascii="Times New Roman" w:hAnsi="Times New Roman"/>
          <w:sz w:val="22"/>
        </w:rPr>
        <w:t xml:space="preserve"> </w:t>
      </w:r>
      <w:r w:rsidR="002F160C" w:rsidRPr="00B65351">
        <w:rPr>
          <w:rFonts w:ascii="Times New Roman" w:hAnsi="Times New Roman"/>
          <w:sz w:val="22"/>
        </w:rPr>
        <w:t>in 3 lots</w:t>
      </w:r>
      <w:r w:rsidR="002F160C">
        <w:rPr>
          <w:rFonts w:ascii="Times New Roman" w:hAnsi="Times New Roman"/>
          <w:sz w:val="22"/>
        </w:rPr>
        <w:t>:</w:t>
      </w:r>
    </w:p>
    <w:p w14:paraId="1508106C" w14:textId="77777777" w:rsidR="00A31C2D" w:rsidRDefault="00A31C2D" w:rsidP="0042695A">
      <w:pPr>
        <w:spacing w:before="0" w:after="0"/>
        <w:ind w:left="709" w:hanging="142"/>
        <w:jc w:val="both"/>
        <w:rPr>
          <w:rFonts w:ascii="Times New Roman" w:hAnsi="Times New Roman"/>
          <w:sz w:val="22"/>
        </w:rPr>
      </w:pPr>
    </w:p>
    <w:p w14:paraId="253FC2D3" w14:textId="704C1D92" w:rsidR="00A31C2D" w:rsidRPr="00B65351" w:rsidRDefault="00A31C2D" w:rsidP="00B65351">
      <w:pPr>
        <w:spacing w:before="0" w:after="0"/>
        <w:ind w:left="1350" w:hanging="142"/>
        <w:jc w:val="both"/>
        <w:rPr>
          <w:rFonts w:ascii="Times New Roman" w:hAnsi="Times New Roman"/>
          <w:b/>
          <w:bCs/>
          <w:sz w:val="22"/>
        </w:rPr>
      </w:pPr>
      <w:r w:rsidRPr="00B65351">
        <w:rPr>
          <w:rFonts w:ascii="Times New Roman" w:hAnsi="Times New Roman"/>
          <w:b/>
          <w:bCs/>
          <w:sz w:val="22"/>
        </w:rPr>
        <w:t xml:space="preserve">LOT 1. </w:t>
      </w:r>
      <w:r w:rsidR="00883757">
        <w:rPr>
          <w:rFonts w:ascii="Times New Roman" w:hAnsi="Times New Roman"/>
          <w:b/>
          <w:bCs/>
          <w:sz w:val="22"/>
        </w:rPr>
        <w:t>SUV</w:t>
      </w:r>
      <w:r w:rsidR="008754B4" w:rsidRPr="00B65351">
        <w:rPr>
          <w:rFonts w:ascii="Times New Roman" w:hAnsi="Times New Roman"/>
          <w:b/>
          <w:bCs/>
          <w:sz w:val="22"/>
        </w:rPr>
        <w:t xml:space="preserve"> vehicle</w:t>
      </w:r>
      <w:r w:rsidR="00B65351" w:rsidRPr="00B65351">
        <w:rPr>
          <w:rFonts w:ascii="Times New Roman" w:hAnsi="Times New Roman"/>
          <w:b/>
          <w:bCs/>
          <w:sz w:val="22"/>
        </w:rPr>
        <w:t xml:space="preserve"> </w:t>
      </w:r>
    </w:p>
    <w:p w14:paraId="35624CD9" w14:textId="6529E829" w:rsidR="008754B4" w:rsidRPr="00B65351" w:rsidRDefault="008754B4" w:rsidP="00B65351">
      <w:pPr>
        <w:spacing w:before="0" w:after="0"/>
        <w:ind w:left="1350" w:hanging="142"/>
        <w:jc w:val="both"/>
        <w:rPr>
          <w:rFonts w:ascii="Times New Roman" w:hAnsi="Times New Roman"/>
          <w:b/>
          <w:bCs/>
          <w:sz w:val="22"/>
        </w:rPr>
      </w:pPr>
      <w:r w:rsidRPr="00B65351">
        <w:rPr>
          <w:rFonts w:ascii="Times New Roman" w:hAnsi="Times New Roman"/>
          <w:b/>
          <w:bCs/>
          <w:sz w:val="22"/>
        </w:rPr>
        <w:t xml:space="preserve">LOT 2. </w:t>
      </w:r>
      <w:r w:rsidR="00F8166E" w:rsidRPr="00B65351">
        <w:rPr>
          <w:rFonts w:ascii="Times New Roman" w:hAnsi="Times New Roman"/>
          <w:b/>
          <w:bCs/>
          <w:sz w:val="22"/>
        </w:rPr>
        <w:t xml:space="preserve">Medical </w:t>
      </w:r>
      <w:r w:rsidR="00A15392" w:rsidRPr="00B65351">
        <w:rPr>
          <w:rFonts w:ascii="Times New Roman" w:hAnsi="Times New Roman"/>
          <w:b/>
          <w:bCs/>
          <w:sz w:val="22"/>
        </w:rPr>
        <w:t xml:space="preserve">equipment for </w:t>
      </w:r>
      <w:r w:rsidR="00DF60DE" w:rsidRPr="00B65351">
        <w:rPr>
          <w:rFonts w:ascii="Times New Roman" w:hAnsi="Times New Roman"/>
          <w:b/>
          <w:bCs/>
          <w:sz w:val="22"/>
        </w:rPr>
        <w:t xml:space="preserve">the </w:t>
      </w:r>
      <w:r w:rsidR="00A15392" w:rsidRPr="00B65351">
        <w:rPr>
          <w:rFonts w:ascii="Times New Roman" w:hAnsi="Times New Roman"/>
          <w:b/>
          <w:bCs/>
          <w:sz w:val="22"/>
        </w:rPr>
        <w:t>first aid station</w:t>
      </w:r>
    </w:p>
    <w:p w14:paraId="02ECFA75" w14:textId="2CAFCAF5" w:rsidR="008652C4" w:rsidRPr="00B65351" w:rsidRDefault="008652C4" w:rsidP="00B65351">
      <w:pPr>
        <w:spacing w:before="0" w:after="0"/>
        <w:ind w:left="1350" w:hanging="142"/>
        <w:jc w:val="both"/>
        <w:rPr>
          <w:b/>
          <w:bCs/>
          <w:highlight w:val="yellow"/>
        </w:rPr>
      </w:pPr>
      <w:r w:rsidRPr="00B65351">
        <w:rPr>
          <w:rFonts w:ascii="Times New Roman" w:hAnsi="Times New Roman"/>
          <w:b/>
          <w:bCs/>
          <w:sz w:val="22"/>
        </w:rPr>
        <w:t xml:space="preserve">LOT 3. Office </w:t>
      </w:r>
      <w:r w:rsidR="00DF60DE" w:rsidRPr="00B65351">
        <w:rPr>
          <w:rFonts w:ascii="Times New Roman" w:hAnsi="Times New Roman"/>
          <w:b/>
          <w:bCs/>
          <w:sz w:val="22"/>
        </w:rPr>
        <w:t>furniture for the first aid station.</w:t>
      </w:r>
    </w:p>
    <w:p w14:paraId="18026098" w14:textId="3C3D187C" w:rsidR="0047783A" w:rsidRPr="00E82463" w:rsidRDefault="00A42E71" w:rsidP="00E82463">
      <w:pPr>
        <w:ind w:left="567"/>
        <w:jc w:val="both"/>
        <w:rPr>
          <w:rFonts w:ascii="Times New Roman" w:hAnsi="Times New Roman"/>
          <w:sz w:val="22"/>
        </w:rPr>
      </w:pPr>
      <w:r>
        <w:rPr>
          <w:rFonts w:ascii="Times New Roman" w:hAnsi="Times New Roman"/>
          <w:sz w:val="22"/>
        </w:rPr>
        <w:t>a</w:t>
      </w:r>
      <w:r w:rsidR="001E3F7E">
        <w:rPr>
          <w:rFonts w:ascii="Times New Roman" w:hAnsi="Times New Roman"/>
          <w:sz w:val="22"/>
        </w:rPr>
        <w:t>t</w:t>
      </w:r>
      <w:r>
        <w:rPr>
          <w:rFonts w:ascii="Times New Roman" w:hAnsi="Times New Roman"/>
          <w:sz w:val="22"/>
        </w:rPr>
        <w:t xml:space="preserve"> </w:t>
      </w:r>
      <w:r w:rsidR="009C3D04">
        <w:rPr>
          <w:rFonts w:ascii="Times New Roman" w:hAnsi="Times New Roman"/>
          <w:sz w:val="22"/>
        </w:rPr>
        <w:t xml:space="preserve">Dom </w:t>
      </w:r>
      <w:proofErr w:type="spellStart"/>
      <w:r w:rsidR="009C3D04">
        <w:rPr>
          <w:rFonts w:ascii="Times New Roman" w:hAnsi="Times New Roman"/>
          <w:sz w:val="22"/>
        </w:rPr>
        <w:t>zdravlja</w:t>
      </w:r>
      <w:proofErr w:type="spellEnd"/>
      <w:r w:rsidR="009C3D04">
        <w:rPr>
          <w:rFonts w:ascii="Times New Roman" w:hAnsi="Times New Roman"/>
          <w:sz w:val="22"/>
        </w:rPr>
        <w:t xml:space="preserve"> </w:t>
      </w:r>
      <w:proofErr w:type="spellStart"/>
      <w:r w:rsidR="009C3D04">
        <w:rPr>
          <w:rFonts w:ascii="Times New Roman" w:hAnsi="Times New Roman"/>
          <w:sz w:val="22"/>
        </w:rPr>
        <w:t>Istočni</w:t>
      </w:r>
      <w:proofErr w:type="spellEnd"/>
      <w:r w:rsidR="009C3D04">
        <w:rPr>
          <w:rFonts w:ascii="Times New Roman" w:hAnsi="Times New Roman"/>
          <w:sz w:val="22"/>
        </w:rPr>
        <w:t xml:space="preserve"> </w:t>
      </w:r>
      <w:proofErr w:type="spellStart"/>
      <w:r w:rsidR="009C3D04">
        <w:rPr>
          <w:rFonts w:ascii="Times New Roman" w:hAnsi="Times New Roman"/>
          <w:sz w:val="22"/>
        </w:rPr>
        <w:t>Stari</w:t>
      </w:r>
      <w:proofErr w:type="spellEnd"/>
      <w:r w:rsidR="009C3D04">
        <w:rPr>
          <w:rFonts w:ascii="Times New Roman" w:hAnsi="Times New Roman"/>
          <w:sz w:val="22"/>
        </w:rPr>
        <w:t xml:space="preserve"> Grad - </w:t>
      </w:r>
      <w:r w:rsidR="00A30A5E">
        <w:rPr>
          <w:rFonts w:ascii="Times New Roman" w:hAnsi="Times New Roman"/>
          <w:sz w:val="22"/>
        </w:rPr>
        <w:t xml:space="preserve">First aid station on </w:t>
      </w:r>
      <w:proofErr w:type="spellStart"/>
      <w:r w:rsidR="00A30A5E">
        <w:rPr>
          <w:rFonts w:ascii="Times New Roman" w:hAnsi="Times New Roman"/>
          <w:sz w:val="22"/>
        </w:rPr>
        <w:t>Trebević</w:t>
      </w:r>
      <w:proofErr w:type="spellEnd"/>
      <w:r w:rsidR="00A30A5E">
        <w:rPr>
          <w:rFonts w:ascii="Times New Roman" w:hAnsi="Times New Roman"/>
          <w:sz w:val="22"/>
        </w:rPr>
        <w:t>,</w:t>
      </w:r>
      <w:r w:rsidR="00DD6A88">
        <w:rPr>
          <w:rFonts w:ascii="Times New Roman" w:hAnsi="Times New Roman"/>
          <w:sz w:val="22"/>
        </w:rPr>
        <w:t xml:space="preserve"> Municipality</w:t>
      </w:r>
      <w:r w:rsidR="009239D4">
        <w:rPr>
          <w:rFonts w:ascii="Times New Roman" w:hAnsi="Times New Roman"/>
          <w:sz w:val="22"/>
        </w:rPr>
        <w:t xml:space="preserve"> </w:t>
      </w:r>
      <w:r w:rsidR="003E06BE">
        <w:rPr>
          <w:rFonts w:ascii="Times New Roman" w:hAnsi="Times New Roman"/>
          <w:sz w:val="22"/>
        </w:rPr>
        <w:t xml:space="preserve">of </w:t>
      </w:r>
      <w:proofErr w:type="spellStart"/>
      <w:r w:rsidR="003E06BE">
        <w:rPr>
          <w:rFonts w:ascii="Times New Roman" w:hAnsi="Times New Roman"/>
          <w:sz w:val="22"/>
        </w:rPr>
        <w:t>Istočni</w:t>
      </w:r>
      <w:proofErr w:type="spellEnd"/>
      <w:r w:rsidR="00E03B81">
        <w:rPr>
          <w:rFonts w:ascii="Times New Roman" w:hAnsi="Times New Roman"/>
          <w:sz w:val="22"/>
        </w:rPr>
        <w:t xml:space="preserve"> </w:t>
      </w:r>
      <w:proofErr w:type="spellStart"/>
      <w:r w:rsidR="00E03B81">
        <w:rPr>
          <w:rFonts w:ascii="Times New Roman" w:hAnsi="Times New Roman"/>
          <w:sz w:val="22"/>
        </w:rPr>
        <w:t>Stari</w:t>
      </w:r>
      <w:proofErr w:type="spellEnd"/>
      <w:r w:rsidR="00E03B81">
        <w:rPr>
          <w:rFonts w:ascii="Times New Roman" w:hAnsi="Times New Roman"/>
          <w:sz w:val="22"/>
        </w:rPr>
        <w:t xml:space="preserve"> Grad</w:t>
      </w:r>
      <w:r w:rsidR="00E03B81" w:rsidRPr="00351FCD">
        <w:rPr>
          <w:rFonts w:ascii="Times New Roman" w:hAnsi="Times New Roman"/>
          <w:sz w:val="22"/>
        </w:rPr>
        <w:t>,</w:t>
      </w:r>
      <w:r w:rsidR="00DD6A88" w:rsidRPr="00351FCD">
        <w:rPr>
          <w:rFonts w:ascii="Times New Roman" w:hAnsi="Times New Roman"/>
          <w:sz w:val="22"/>
        </w:rPr>
        <w:t xml:space="preserve"> </w:t>
      </w:r>
      <w:r w:rsidR="00DA4D57" w:rsidRPr="00351FCD">
        <w:rPr>
          <w:rFonts w:ascii="Times New Roman" w:hAnsi="Times New Roman"/>
          <w:sz w:val="22"/>
        </w:rPr>
        <w:t>[</w:t>
      </w:r>
      <w:r w:rsidR="00CF63C2" w:rsidRPr="00351FCD">
        <w:rPr>
          <w:rFonts w:ascii="Times New Roman" w:hAnsi="Times New Roman"/>
          <w:sz w:val="22"/>
        </w:rPr>
        <w:t>DDP</w:t>
      </w:r>
      <w:r w:rsidR="00DA4D57" w:rsidRPr="00351FCD">
        <w:rPr>
          <w:rFonts w:ascii="Times New Roman" w:hAnsi="Times New Roman"/>
          <w:sz w:val="22"/>
        </w:rPr>
        <w:t>]</w:t>
      </w:r>
      <w:r w:rsidR="00CF63C2" w:rsidRPr="00351FCD">
        <w:rPr>
          <w:rStyle w:val="FootnoteReference"/>
          <w:rFonts w:ascii="Times New Roman" w:hAnsi="Times New Roman"/>
          <w:sz w:val="22"/>
        </w:rPr>
        <w:footnoteReference w:id="2"/>
      </w:r>
      <w:r w:rsidR="006A5F84" w:rsidRPr="00351FCD">
        <w:rPr>
          <w:rFonts w:ascii="Times New Roman" w:hAnsi="Times New Roman"/>
          <w:sz w:val="22"/>
        </w:rPr>
        <w:t>,</w:t>
      </w:r>
      <w:r w:rsidR="00F072CC">
        <w:rPr>
          <w:rFonts w:ascii="Times New Roman" w:hAnsi="Times New Roman"/>
          <w:sz w:val="22"/>
        </w:rPr>
        <w:t xml:space="preserve"> </w:t>
      </w:r>
      <w:r w:rsidR="00F072CC" w:rsidRPr="00F072CC">
        <w:rPr>
          <w:rFonts w:ascii="Times New Roman" w:hAnsi="Times New Roman"/>
          <w:sz w:val="22"/>
        </w:rPr>
        <w:t xml:space="preserve">the implementation period in days will be </w:t>
      </w:r>
      <w:r w:rsidR="00A85CBD">
        <w:rPr>
          <w:rFonts w:ascii="Times New Roman" w:hAnsi="Times New Roman"/>
          <w:sz w:val="22"/>
        </w:rPr>
        <w:t>9</w:t>
      </w:r>
      <w:r w:rsidR="00F072CC">
        <w:rPr>
          <w:rFonts w:ascii="Times New Roman" w:hAnsi="Times New Roman"/>
          <w:sz w:val="22"/>
        </w:rPr>
        <w:t>0</w:t>
      </w:r>
      <w:r w:rsidR="00F072CC" w:rsidRPr="00F072CC">
        <w:rPr>
          <w:rFonts w:ascii="Times New Roman" w:hAnsi="Times New Roman"/>
          <w:sz w:val="22"/>
        </w:rPr>
        <w:t xml:space="preserve"> days for L</w:t>
      </w:r>
      <w:r w:rsidR="004C5E45">
        <w:rPr>
          <w:rFonts w:ascii="Times New Roman" w:hAnsi="Times New Roman"/>
          <w:sz w:val="22"/>
        </w:rPr>
        <w:t>OT</w:t>
      </w:r>
      <w:r w:rsidR="00F072CC" w:rsidRPr="00F072CC">
        <w:rPr>
          <w:rFonts w:ascii="Times New Roman" w:hAnsi="Times New Roman"/>
          <w:sz w:val="22"/>
        </w:rPr>
        <w:t xml:space="preserve"> 1</w:t>
      </w:r>
      <w:r w:rsidR="00F072CC">
        <w:rPr>
          <w:rFonts w:ascii="Times New Roman" w:hAnsi="Times New Roman"/>
          <w:sz w:val="22"/>
        </w:rPr>
        <w:t>,</w:t>
      </w:r>
      <w:r w:rsidR="00F072CC" w:rsidRPr="00F072CC">
        <w:rPr>
          <w:rFonts w:ascii="Times New Roman" w:hAnsi="Times New Roman"/>
          <w:sz w:val="22"/>
        </w:rPr>
        <w:t xml:space="preserve"> </w:t>
      </w:r>
      <w:r w:rsidR="00A85CBD">
        <w:rPr>
          <w:rFonts w:ascii="Times New Roman" w:hAnsi="Times New Roman"/>
          <w:sz w:val="22"/>
        </w:rPr>
        <w:t>30</w:t>
      </w:r>
      <w:r w:rsidR="00F072CC" w:rsidRPr="00F072CC">
        <w:rPr>
          <w:rFonts w:ascii="Times New Roman" w:hAnsi="Times New Roman"/>
          <w:sz w:val="22"/>
        </w:rPr>
        <w:t xml:space="preserve"> days for L</w:t>
      </w:r>
      <w:r w:rsidR="00F072CC">
        <w:rPr>
          <w:rFonts w:ascii="Times New Roman" w:hAnsi="Times New Roman"/>
          <w:sz w:val="22"/>
        </w:rPr>
        <w:t>OT</w:t>
      </w:r>
      <w:r w:rsidR="00F072CC" w:rsidRPr="00F072CC">
        <w:rPr>
          <w:rFonts w:ascii="Times New Roman" w:hAnsi="Times New Roman"/>
          <w:sz w:val="22"/>
        </w:rPr>
        <w:t xml:space="preserve"> 2</w:t>
      </w:r>
      <w:r w:rsidR="00F072CC">
        <w:rPr>
          <w:rFonts w:ascii="Times New Roman" w:hAnsi="Times New Roman"/>
          <w:sz w:val="22"/>
        </w:rPr>
        <w:t xml:space="preserve"> and </w:t>
      </w:r>
      <w:r w:rsidR="00A85CBD">
        <w:rPr>
          <w:rFonts w:ascii="Times New Roman" w:hAnsi="Times New Roman"/>
          <w:sz w:val="22"/>
        </w:rPr>
        <w:t>30</w:t>
      </w:r>
      <w:r w:rsidR="00F072CC">
        <w:rPr>
          <w:rFonts w:ascii="Times New Roman" w:hAnsi="Times New Roman"/>
          <w:sz w:val="22"/>
        </w:rPr>
        <w:t xml:space="preserve"> days for LOT 3.</w:t>
      </w:r>
      <w:r w:rsidR="0047783A" w:rsidRPr="00E82463">
        <w:rPr>
          <w:rFonts w:ascii="Times New Roman" w:hAnsi="Times New Roman"/>
          <w:sz w:val="22"/>
        </w:rPr>
        <w:t xml:space="preserve"> </w:t>
      </w:r>
    </w:p>
    <w:p w14:paraId="00E89679"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5F7BA44F" w14:textId="0F9F9BD4"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2F1303">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 xml:space="preserve">Tenderers are not </w:t>
      </w:r>
      <w:r w:rsidR="003E06BE">
        <w:rPr>
          <w:rFonts w:ascii="Times New Roman" w:hAnsi="Times New Roman"/>
          <w:sz w:val="22"/>
          <w:lang w:val="en-GB"/>
        </w:rPr>
        <w:t>authorized</w:t>
      </w:r>
      <w:r w:rsidRPr="00FC6A15">
        <w:rPr>
          <w:rFonts w:ascii="Times New Roman" w:hAnsi="Times New Roman"/>
          <w:sz w:val="22"/>
          <w:lang w:val="en-GB"/>
        </w:rPr>
        <w:t xml:space="preserve">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6A2C2D0C" w14:textId="77777777" w:rsidR="00D47D30" w:rsidRDefault="00D47D30">
      <w:pPr>
        <w:spacing w:before="0" w:after="0"/>
        <w:rPr>
          <w:rFonts w:ascii="Times New Roman" w:hAnsi="Times New Roman"/>
          <w:b/>
          <w:sz w:val="28"/>
          <w:lang w:val="fr-BE"/>
        </w:rPr>
      </w:pPr>
      <w:bookmarkStart w:id="4" w:name="_Toc42488071"/>
      <w:r>
        <w:br w:type="page"/>
      </w:r>
    </w:p>
    <w:p w14:paraId="255B4570" w14:textId="241B01C0" w:rsidR="0047783A" w:rsidRPr="00A4650C" w:rsidRDefault="00D6014B" w:rsidP="00AF3DD3">
      <w:pPr>
        <w:pStyle w:val="Heading1"/>
      </w:pPr>
      <w:r>
        <w:lastRenderedPageBreak/>
        <w:t xml:space="preserve">2. </w:t>
      </w:r>
      <w:proofErr w:type="spellStart"/>
      <w:r w:rsidR="0047783A" w:rsidRPr="00A4650C">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6E34E1CA" w14:textId="77777777" w:rsidTr="00A4424B">
        <w:tc>
          <w:tcPr>
            <w:tcW w:w="3969" w:type="dxa"/>
            <w:tcBorders>
              <w:bottom w:val="nil"/>
            </w:tcBorders>
          </w:tcPr>
          <w:p w14:paraId="3983B241" w14:textId="77777777" w:rsidR="0047783A" w:rsidRPr="00E82463" w:rsidRDefault="0047783A">
            <w:pPr>
              <w:keepNext/>
              <w:jc w:val="both"/>
              <w:rPr>
                <w:rFonts w:ascii="Times New Roman" w:hAnsi="Times New Roman"/>
              </w:rPr>
            </w:pPr>
          </w:p>
        </w:tc>
        <w:tc>
          <w:tcPr>
            <w:tcW w:w="2410" w:type="dxa"/>
            <w:shd w:val="pct10" w:color="auto" w:fill="FFFFFF"/>
          </w:tcPr>
          <w:p w14:paraId="0C5A35EB"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7BD324BA"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0E2FAEC1" w14:textId="77777777" w:rsidTr="00A4424B">
        <w:tc>
          <w:tcPr>
            <w:tcW w:w="3969" w:type="dxa"/>
            <w:shd w:val="pct10" w:color="auto" w:fill="FFFFFF"/>
          </w:tcPr>
          <w:p w14:paraId="7DC6E3B6"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521ABB85" w14:textId="4BBB2DB2" w:rsidR="0047783A" w:rsidRPr="00E82463" w:rsidRDefault="00782388" w:rsidP="00A4424B">
            <w:pPr>
              <w:jc w:val="center"/>
              <w:rPr>
                <w:rFonts w:ascii="Times New Roman" w:hAnsi="Times New Roman"/>
                <w:sz w:val="22"/>
              </w:rPr>
            </w:pPr>
            <w:r>
              <w:rPr>
                <w:rFonts w:ascii="Times New Roman" w:hAnsi="Times New Roman"/>
                <w:sz w:val="22"/>
              </w:rPr>
              <w:t>N/A</w:t>
            </w:r>
          </w:p>
        </w:tc>
        <w:tc>
          <w:tcPr>
            <w:tcW w:w="2268" w:type="dxa"/>
          </w:tcPr>
          <w:p w14:paraId="6698C7A3" w14:textId="06B3C322" w:rsidR="0047783A" w:rsidRPr="00E82463" w:rsidRDefault="00782388" w:rsidP="00A4424B">
            <w:pPr>
              <w:jc w:val="center"/>
              <w:rPr>
                <w:rFonts w:ascii="Times New Roman" w:hAnsi="Times New Roman"/>
                <w:sz w:val="22"/>
              </w:rPr>
            </w:pPr>
            <w:r>
              <w:rPr>
                <w:rFonts w:ascii="Times New Roman" w:hAnsi="Times New Roman"/>
                <w:sz w:val="22"/>
              </w:rPr>
              <w:t>N/A</w:t>
            </w:r>
          </w:p>
        </w:tc>
      </w:tr>
      <w:tr w:rsidR="0047783A" w:rsidRPr="00E82463" w14:paraId="5C506474" w14:textId="77777777" w:rsidTr="00A4424B">
        <w:tc>
          <w:tcPr>
            <w:tcW w:w="3969" w:type="dxa"/>
            <w:shd w:val="pct10" w:color="auto" w:fill="FFFFFF"/>
          </w:tcPr>
          <w:p w14:paraId="564FE33A"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51CCFBFD" w14:textId="0B4ED76F" w:rsidR="0047783A" w:rsidRPr="00E82463" w:rsidRDefault="00760F0A" w:rsidP="00782388">
            <w:pPr>
              <w:jc w:val="center"/>
              <w:rPr>
                <w:rFonts w:ascii="Times New Roman" w:hAnsi="Times New Roman"/>
                <w:sz w:val="22"/>
              </w:rPr>
            </w:pPr>
            <w:r>
              <w:rPr>
                <w:rFonts w:ascii="Times New Roman" w:hAnsi="Times New Roman"/>
                <w:sz w:val="22"/>
              </w:rPr>
              <w:t>30</w:t>
            </w:r>
            <w:r w:rsidR="00EB2559">
              <w:rPr>
                <w:rFonts w:ascii="Times New Roman" w:hAnsi="Times New Roman"/>
                <w:sz w:val="22"/>
              </w:rPr>
              <w:t>.01.2023.</w:t>
            </w:r>
          </w:p>
        </w:tc>
        <w:tc>
          <w:tcPr>
            <w:tcW w:w="2268" w:type="dxa"/>
          </w:tcPr>
          <w:p w14:paraId="3FEC0389" w14:textId="426F889B" w:rsidR="0047783A" w:rsidRPr="00E82463" w:rsidRDefault="004912C7" w:rsidP="00782388">
            <w:pPr>
              <w:jc w:val="center"/>
              <w:rPr>
                <w:rFonts w:ascii="Times New Roman" w:hAnsi="Times New Roman"/>
                <w:sz w:val="22"/>
              </w:rPr>
            </w:pPr>
            <w:r>
              <w:rPr>
                <w:rFonts w:ascii="Times New Roman" w:hAnsi="Times New Roman"/>
                <w:sz w:val="22"/>
              </w:rPr>
              <w:t>12:00 h</w:t>
            </w:r>
          </w:p>
        </w:tc>
      </w:tr>
      <w:tr w:rsidR="0047783A" w:rsidRPr="00E82463" w14:paraId="690B3BCC" w14:textId="77777777" w:rsidTr="00A4424B">
        <w:tc>
          <w:tcPr>
            <w:tcW w:w="3969" w:type="dxa"/>
            <w:shd w:val="pct10" w:color="auto" w:fill="FFFFFF"/>
          </w:tcPr>
          <w:p w14:paraId="132A8D23"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27526C5" w14:textId="3D53585F" w:rsidR="0047783A" w:rsidRPr="00E82463" w:rsidRDefault="00EB2559" w:rsidP="00782388">
            <w:pPr>
              <w:jc w:val="center"/>
              <w:rPr>
                <w:rFonts w:ascii="Times New Roman" w:hAnsi="Times New Roman"/>
                <w:sz w:val="22"/>
              </w:rPr>
            </w:pPr>
            <w:r>
              <w:rPr>
                <w:rFonts w:ascii="Times New Roman" w:hAnsi="Times New Roman"/>
                <w:sz w:val="22"/>
              </w:rPr>
              <w:t>0</w:t>
            </w:r>
            <w:r w:rsidR="00760F0A">
              <w:rPr>
                <w:rFonts w:ascii="Times New Roman" w:hAnsi="Times New Roman"/>
                <w:sz w:val="22"/>
              </w:rPr>
              <w:t>9</w:t>
            </w:r>
            <w:r>
              <w:rPr>
                <w:rFonts w:ascii="Times New Roman" w:hAnsi="Times New Roman"/>
                <w:sz w:val="22"/>
              </w:rPr>
              <w:t>.02.2023.</w:t>
            </w:r>
          </w:p>
        </w:tc>
        <w:tc>
          <w:tcPr>
            <w:tcW w:w="2268" w:type="dxa"/>
          </w:tcPr>
          <w:p w14:paraId="435D301A" w14:textId="6F26A199" w:rsidR="0047783A" w:rsidRPr="00E82463" w:rsidRDefault="004912C7" w:rsidP="00782388">
            <w:pPr>
              <w:jc w:val="center"/>
              <w:rPr>
                <w:rFonts w:ascii="Times New Roman" w:hAnsi="Times New Roman"/>
                <w:sz w:val="22"/>
              </w:rPr>
            </w:pPr>
            <w:r>
              <w:rPr>
                <w:rFonts w:ascii="Times New Roman" w:hAnsi="Times New Roman"/>
                <w:sz w:val="22"/>
              </w:rPr>
              <w:t>12:00 h</w:t>
            </w:r>
          </w:p>
        </w:tc>
      </w:tr>
      <w:tr w:rsidR="0047783A" w:rsidRPr="00E82463" w14:paraId="1B08C6EC" w14:textId="77777777" w:rsidTr="00A4424B">
        <w:tc>
          <w:tcPr>
            <w:tcW w:w="3969" w:type="dxa"/>
            <w:shd w:val="pct10" w:color="auto" w:fill="FFFFFF"/>
          </w:tcPr>
          <w:p w14:paraId="6F01DF9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35EBA5EF" w14:textId="65339E56" w:rsidR="0047783A" w:rsidRPr="00E82463" w:rsidRDefault="00760F0A" w:rsidP="00782388">
            <w:pPr>
              <w:jc w:val="center"/>
              <w:rPr>
                <w:rFonts w:ascii="Times New Roman" w:hAnsi="Times New Roman"/>
                <w:sz w:val="22"/>
              </w:rPr>
            </w:pPr>
            <w:r>
              <w:rPr>
                <w:rFonts w:ascii="Times New Roman" w:hAnsi="Times New Roman"/>
                <w:sz w:val="22"/>
              </w:rPr>
              <w:t>20</w:t>
            </w:r>
            <w:r w:rsidR="008B1318">
              <w:rPr>
                <w:rFonts w:ascii="Times New Roman" w:hAnsi="Times New Roman"/>
                <w:sz w:val="22"/>
              </w:rPr>
              <w:t>.02.2023.</w:t>
            </w:r>
          </w:p>
        </w:tc>
        <w:tc>
          <w:tcPr>
            <w:tcW w:w="2268" w:type="dxa"/>
          </w:tcPr>
          <w:p w14:paraId="2C4981E4" w14:textId="180B9ECA" w:rsidR="0047783A" w:rsidRPr="00E82463" w:rsidRDefault="004912C7" w:rsidP="00782388">
            <w:pPr>
              <w:jc w:val="center"/>
              <w:rPr>
                <w:rFonts w:ascii="Times New Roman" w:hAnsi="Times New Roman"/>
                <w:sz w:val="22"/>
              </w:rPr>
            </w:pPr>
            <w:r>
              <w:rPr>
                <w:rFonts w:ascii="Times New Roman" w:hAnsi="Times New Roman"/>
                <w:sz w:val="22"/>
              </w:rPr>
              <w:t>12:00 h</w:t>
            </w:r>
          </w:p>
        </w:tc>
      </w:tr>
      <w:tr w:rsidR="0047783A" w:rsidRPr="00E82463" w14:paraId="19F40193" w14:textId="77777777" w:rsidTr="00A4424B">
        <w:tc>
          <w:tcPr>
            <w:tcW w:w="3969" w:type="dxa"/>
            <w:shd w:val="pct10" w:color="auto" w:fill="FFFFFF"/>
          </w:tcPr>
          <w:p w14:paraId="3AC3FCF7"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0BCC502C" w14:textId="25A8BD2B" w:rsidR="0047783A" w:rsidRPr="00E82463" w:rsidRDefault="00894A3C" w:rsidP="00782388">
            <w:pPr>
              <w:jc w:val="center"/>
              <w:rPr>
                <w:rFonts w:ascii="Times New Roman" w:hAnsi="Times New Roman"/>
                <w:sz w:val="22"/>
              </w:rPr>
            </w:pPr>
            <w:r>
              <w:rPr>
                <w:rFonts w:ascii="Times New Roman" w:hAnsi="Times New Roman"/>
                <w:sz w:val="22"/>
              </w:rPr>
              <w:t>27.02.2023.</w:t>
            </w:r>
          </w:p>
        </w:tc>
        <w:tc>
          <w:tcPr>
            <w:tcW w:w="2268" w:type="dxa"/>
          </w:tcPr>
          <w:p w14:paraId="382C638E" w14:textId="024F542B" w:rsidR="0047783A" w:rsidRPr="00E82463" w:rsidRDefault="004912C7" w:rsidP="00782388">
            <w:pPr>
              <w:jc w:val="center"/>
              <w:rPr>
                <w:rFonts w:ascii="Times New Roman" w:hAnsi="Times New Roman"/>
                <w:sz w:val="22"/>
              </w:rPr>
            </w:pPr>
            <w:r>
              <w:rPr>
                <w:rFonts w:ascii="Times New Roman" w:hAnsi="Times New Roman"/>
                <w:sz w:val="22"/>
              </w:rPr>
              <w:t>11:00 h</w:t>
            </w:r>
          </w:p>
        </w:tc>
      </w:tr>
      <w:tr w:rsidR="0047783A" w:rsidRPr="00E82463" w14:paraId="1CEF8325" w14:textId="77777777" w:rsidTr="00A4424B">
        <w:tc>
          <w:tcPr>
            <w:tcW w:w="3969" w:type="dxa"/>
            <w:shd w:val="pct10" w:color="auto" w:fill="FFFFFF"/>
          </w:tcPr>
          <w:p w14:paraId="40ED26B7"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64F30ACD" w14:textId="09E91048" w:rsidR="0047783A" w:rsidRPr="00E82463" w:rsidRDefault="003A2F3C" w:rsidP="00782388">
            <w:pPr>
              <w:tabs>
                <w:tab w:val="left" w:pos="851"/>
              </w:tabs>
              <w:jc w:val="center"/>
              <w:rPr>
                <w:rFonts w:ascii="Times New Roman" w:hAnsi="Times New Roman"/>
                <w:sz w:val="22"/>
              </w:rPr>
            </w:pPr>
            <w:r>
              <w:rPr>
                <w:rFonts w:ascii="Times New Roman" w:hAnsi="Times New Roman"/>
                <w:sz w:val="22"/>
              </w:rPr>
              <w:t>15.03.2023</w:t>
            </w:r>
            <w:r w:rsidR="004912C7">
              <w:rPr>
                <w:rFonts w:ascii="Times New Roman" w:hAnsi="Times New Roman"/>
                <w:sz w:val="22"/>
              </w:rPr>
              <w:t>.</w:t>
            </w:r>
          </w:p>
        </w:tc>
        <w:tc>
          <w:tcPr>
            <w:tcW w:w="2268" w:type="dxa"/>
          </w:tcPr>
          <w:p w14:paraId="5AF24FE2" w14:textId="429F669A" w:rsidR="0047783A" w:rsidRPr="00E82463" w:rsidRDefault="004912C7" w:rsidP="00782388">
            <w:pPr>
              <w:tabs>
                <w:tab w:val="left" w:pos="851"/>
              </w:tabs>
              <w:jc w:val="center"/>
              <w:rPr>
                <w:rFonts w:ascii="Times New Roman" w:hAnsi="Times New Roman"/>
                <w:sz w:val="22"/>
              </w:rPr>
            </w:pPr>
            <w:r>
              <w:rPr>
                <w:rFonts w:ascii="Times New Roman" w:hAnsi="Times New Roman"/>
                <w:sz w:val="22"/>
              </w:rPr>
              <w:t>N/A</w:t>
            </w:r>
          </w:p>
        </w:tc>
      </w:tr>
      <w:tr w:rsidR="0047783A" w:rsidRPr="00E82463" w14:paraId="5F6150B6" w14:textId="77777777" w:rsidTr="00A4424B">
        <w:tc>
          <w:tcPr>
            <w:tcW w:w="3969" w:type="dxa"/>
            <w:shd w:val="pct10" w:color="auto" w:fill="FFFFFF"/>
          </w:tcPr>
          <w:p w14:paraId="2B86E774"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716A0BC7" w14:textId="6D9C6224" w:rsidR="0047783A" w:rsidRPr="00E82463" w:rsidRDefault="00101704" w:rsidP="00782388">
            <w:pPr>
              <w:tabs>
                <w:tab w:val="left" w:pos="851"/>
              </w:tabs>
              <w:jc w:val="center"/>
              <w:rPr>
                <w:rFonts w:ascii="Times New Roman" w:hAnsi="Times New Roman"/>
                <w:sz w:val="22"/>
              </w:rPr>
            </w:pPr>
            <w:r w:rsidRPr="00101704">
              <w:rPr>
                <w:rFonts w:ascii="Times New Roman" w:hAnsi="Times New Roman"/>
                <w:sz w:val="22"/>
              </w:rPr>
              <w:t>20</w:t>
            </w:r>
            <w:r w:rsidR="004912C7">
              <w:rPr>
                <w:rFonts w:ascii="Times New Roman" w:hAnsi="Times New Roman"/>
                <w:sz w:val="22"/>
              </w:rPr>
              <w:t>.03.2023.</w:t>
            </w:r>
          </w:p>
        </w:tc>
        <w:tc>
          <w:tcPr>
            <w:tcW w:w="2268" w:type="dxa"/>
          </w:tcPr>
          <w:p w14:paraId="0C52CBCE" w14:textId="5482A196" w:rsidR="0047783A" w:rsidRPr="00E82463" w:rsidRDefault="004912C7" w:rsidP="00782388">
            <w:pPr>
              <w:tabs>
                <w:tab w:val="left" w:pos="851"/>
              </w:tabs>
              <w:jc w:val="center"/>
              <w:rPr>
                <w:rFonts w:ascii="Times New Roman" w:hAnsi="Times New Roman"/>
                <w:sz w:val="22"/>
              </w:rPr>
            </w:pPr>
            <w:r>
              <w:rPr>
                <w:rFonts w:ascii="Times New Roman" w:hAnsi="Times New Roman"/>
                <w:sz w:val="22"/>
              </w:rPr>
              <w:t>N/A</w:t>
            </w:r>
          </w:p>
        </w:tc>
      </w:tr>
    </w:tbl>
    <w:p w14:paraId="33623CC5"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AC2258F" w14:textId="77777777" w:rsidR="00F679ED" w:rsidRPr="00E82463" w:rsidRDefault="00F679ED">
      <w:pPr>
        <w:tabs>
          <w:tab w:val="left" w:pos="851"/>
        </w:tabs>
        <w:jc w:val="both"/>
        <w:rPr>
          <w:rFonts w:ascii="Times New Roman" w:hAnsi="Times New Roman"/>
          <w:b/>
        </w:rPr>
      </w:pPr>
    </w:p>
    <w:p w14:paraId="6527D08A" w14:textId="72FB6E3F" w:rsidR="0047783A" w:rsidRPr="00E82463" w:rsidRDefault="00C47237" w:rsidP="00AF3DD3">
      <w:pPr>
        <w:pStyle w:val="Heading1"/>
      </w:pPr>
      <w:bookmarkStart w:id="6" w:name="_Toc42488072"/>
      <w:bookmarkEnd w:id="5"/>
      <w:r>
        <w:t xml:space="preserve">3. </w:t>
      </w:r>
      <w:r w:rsidR="0047783A" w:rsidRPr="00E82463">
        <w:t>Participation</w:t>
      </w:r>
      <w:bookmarkEnd w:id="6"/>
    </w:p>
    <w:p w14:paraId="5743850B" w14:textId="3C4B2734" w:rsidR="00EC4FD6" w:rsidRPr="009E0D2A" w:rsidRDefault="0047783A" w:rsidP="009E0D2A">
      <w:pPr>
        <w:pStyle w:val="PRAGHeading2"/>
        <w:numPr>
          <w:ilvl w:val="0"/>
          <w:numId w:val="0"/>
        </w:numPr>
        <w:ind w:left="567" w:hanging="567"/>
        <w:jc w:val="both"/>
        <w:rPr>
          <w:rFonts w:eastAsia="Calibri"/>
          <w:snapToGrid/>
          <w:sz w:val="22"/>
          <w:szCs w:val="22"/>
          <w:lang w:eastAsia="fr-BE"/>
        </w:rPr>
      </w:pPr>
      <w:r w:rsidRPr="00E82463">
        <w:rPr>
          <w:sz w:val="22"/>
          <w:lang w:val="en-GB"/>
        </w:rPr>
        <w:t>3.1</w:t>
      </w:r>
      <w:r w:rsidRPr="00E82463">
        <w:rPr>
          <w:sz w:val="22"/>
          <w:lang w:val="en-GB"/>
        </w:rPr>
        <w:tab/>
      </w:r>
      <w:r w:rsidR="005A7727" w:rsidRPr="005A7727">
        <w:rPr>
          <w:sz w:val="22"/>
          <w:lang w:val="en-GB"/>
        </w:rPr>
        <w:t>Participation in the award of procurement contracts and other award procedures for actions financed under the Programme shall be open to all natural persons who are nationals of, and 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p>
    <w:p w14:paraId="5453D2C8" w14:textId="2A2BDBCB"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2ECA300E"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1DA2440F"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73DDC700"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w:t>
      </w:r>
      <w:proofErr w:type="gramStart"/>
      <w:r w:rsidR="00B4644C" w:rsidRPr="00B4644C">
        <w:rPr>
          <w:rFonts w:ascii="Times New Roman" w:hAnsi="Times New Roman"/>
          <w:sz w:val="22"/>
          <w:lang w:val="en-GB"/>
        </w:rPr>
        <w:t>subcontractors</w:t>
      </w:r>
      <w:proofErr w:type="gramEnd"/>
      <w:r w:rsidR="00B4644C" w:rsidRPr="00B4644C">
        <w:rPr>
          <w:rFonts w:ascii="Times New Roman" w:hAnsi="Times New Roman"/>
          <w:sz w:val="22"/>
          <w:lang w:val="en-GB"/>
        </w:rPr>
        <w:t xml:space="preserve">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E283EC4"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that they comply with the necessary legal, </w:t>
      </w:r>
      <w:proofErr w:type="gramStart"/>
      <w:r w:rsidRPr="00E82463">
        <w:rPr>
          <w:rFonts w:ascii="Times New Roman" w:hAnsi="Times New Roman"/>
          <w:sz w:val="22"/>
          <w:szCs w:val="22"/>
          <w:lang w:val="en-GB"/>
        </w:rPr>
        <w:t>technical</w:t>
      </w:r>
      <w:proofErr w:type="gramEnd"/>
      <w:r w:rsidRPr="00E82463">
        <w:rPr>
          <w:rFonts w:ascii="Times New Roman" w:hAnsi="Times New Roman"/>
          <w:sz w:val="22"/>
          <w:szCs w:val="22"/>
          <w:lang w:val="en-GB"/>
        </w:rPr>
        <w:t xml:space="preserve"> and financial requirements and have the means to carry out the contract effectively.</w:t>
      </w:r>
    </w:p>
    <w:p w14:paraId="1E5DBBD9" w14:textId="3657520E" w:rsidR="00EC571A" w:rsidRPr="00EC571A" w:rsidRDefault="0047783A" w:rsidP="005E2D21">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55D24997" w14:textId="63FC935B" w:rsidR="0047783A" w:rsidRPr="00E82463" w:rsidRDefault="006F0348" w:rsidP="00AF3DD3">
      <w:pPr>
        <w:pStyle w:val="Heading1"/>
      </w:pPr>
      <w:bookmarkStart w:id="7" w:name="_Toc42488073"/>
      <w:r>
        <w:t xml:space="preserve">4. </w:t>
      </w:r>
      <w:r w:rsidR="0047783A" w:rsidRPr="00E82463">
        <w:t>Origin</w:t>
      </w:r>
      <w:bookmarkEnd w:id="7"/>
    </w:p>
    <w:p w14:paraId="0602545E" w14:textId="78AFA55F" w:rsidR="00D33BE3" w:rsidRDefault="0047783A" w:rsidP="0002516A">
      <w:pPr>
        <w:pStyle w:val="Heading2"/>
        <w:keepNext w:val="0"/>
        <w:tabs>
          <w:tab w:val="left" w:pos="540"/>
        </w:tabs>
        <w:ind w:left="540" w:hanging="540"/>
        <w:jc w:val="both"/>
        <w:rPr>
          <w:rFonts w:ascii="Times New Roman" w:hAnsi="Times New Roman"/>
          <w:sz w:val="22"/>
          <w:szCs w:val="22"/>
          <w:lang w:val="en-GB"/>
        </w:rPr>
      </w:pPr>
      <w:r w:rsidRPr="00E82463">
        <w:rPr>
          <w:rFonts w:ascii="Times New Roman" w:hAnsi="Times New Roman"/>
          <w:sz w:val="22"/>
          <w:lang w:val="en-GB"/>
        </w:rPr>
        <w:t>4.1</w:t>
      </w:r>
      <w:r w:rsidR="00130EDE">
        <w:rPr>
          <w:rFonts w:ascii="Times New Roman" w:hAnsi="Times New Roman"/>
          <w:sz w:val="22"/>
          <w:lang w:val="en-GB"/>
        </w:rPr>
        <w:t xml:space="preserve">    </w:t>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under the</w:t>
      </w:r>
      <w:r w:rsidR="0015727E">
        <w:rPr>
          <w:rFonts w:ascii="Times New Roman" w:hAnsi="Times New Roman"/>
          <w:sz w:val="22"/>
          <w:szCs w:val="22"/>
          <w:lang w:val="en-GB"/>
        </w:rPr>
        <w:tab/>
      </w:r>
      <w:r w:rsidR="00D273C1" w:rsidRPr="00E82463">
        <w:rPr>
          <w:rFonts w:ascii="Times New Roman" w:hAnsi="Times New Roman"/>
          <w:sz w:val="22"/>
          <w:szCs w:val="22"/>
          <w:lang w:val="en-GB"/>
        </w:rPr>
        <w:t>contract</w:t>
      </w:r>
      <w:r w:rsidR="00D273C1">
        <w:rPr>
          <w:rFonts w:ascii="Times New Roman" w:hAnsi="Times New Roman"/>
          <w:sz w:val="22"/>
          <w:szCs w:val="22"/>
          <w:lang w:val="en-GB"/>
        </w:rPr>
        <w:t xml:space="preserve">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country or territory</w:t>
      </w:r>
      <w:r w:rsidR="00130EDE">
        <w:rPr>
          <w:rFonts w:ascii="Times New Roman" w:hAnsi="Times New Roman"/>
          <w:sz w:val="22"/>
          <w:szCs w:val="22"/>
          <w:lang w:val="en-GB"/>
        </w:rPr>
        <w:t xml:space="preserve"> </w:t>
      </w:r>
      <w:r w:rsidR="00264ACD" w:rsidRPr="00E82463">
        <w:rPr>
          <w:rFonts w:ascii="Times New Roman" w:hAnsi="Times New Roman"/>
          <w:sz w:val="22"/>
          <w:szCs w:val="22"/>
          <w:lang w:val="en-GB"/>
        </w:rPr>
        <w:t xml:space="preserve">of the regions covered and/or </w:t>
      </w:r>
      <w:r w:rsidR="00327F52">
        <w:rPr>
          <w:rFonts w:ascii="Times New Roman" w:hAnsi="Times New Roman"/>
          <w:sz w:val="22"/>
          <w:szCs w:val="22"/>
          <w:lang w:val="en-GB"/>
        </w:rPr>
        <w:t>authorized</w:t>
      </w:r>
      <w:r w:rsidR="00327F52" w:rsidRPr="00E82463">
        <w:rPr>
          <w:rFonts w:ascii="Times New Roman" w:hAnsi="Times New Roman"/>
          <w:sz w:val="22"/>
          <w:szCs w:val="22"/>
          <w:lang w:val="en-GB"/>
        </w:rPr>
        <w:t xml:space="preserve"> </w:t>
      </w:r>
      <w:r w:rsidR="00264ACD" w:rsidRPr="00E82463">
        <w:rPr>
          <w:rFonts w:ascii="Times New Roman" w:hAnsi="Times New Roman"/>
          <w:sz w:val="22"/>
          <w:szCs w:val="22"/>
          <w:lang w:val="en-GB"/>
        </w:rPr>
        <w:t>by the specific instruments applicable to the</w:t>
      </w:r>
      <w:r w:rsidR="00D273C1">
        <w:rPr>
          <w:rFonts w:ascii="Times New Roman" w:hAnsi="Times New Roman"/>
          <w:sz w:val="22"/>
          <w:szCs w:val="22"/>
          <w:lang w:val="en-GB"/>
        </w:rPr>
        <w:t xml:space="preserve"> program</w:t>
      </w:r>
      <w:r w:rsidR="00D273C1" w:rsidRPr="00E82463">
        <w:rPr>
          <w:rFonts w:ascii="Times New Roman" w:hAnsi="Times New Roman"/>
          <w:sz w:val="22"/>
          <w:szCs w:val="22"/>
          <w:lang w:val="en-GB"/>
        </w:rPr>
        <w:t xml:space="preserve"> </w:t>
      </w:r>
      <w:r w:rsidR="00264ACD" w:rsidRPr="00E82463">
        <w:rPr>
          <w:rFonts w:ascii="Times New Roman" w:hAnsi="Times New Roman"/>
          <w:sz w:val="22"/>
          <w:szCs w:val="22"/>
          <w:lang w:val="en-GB"/>
        </w:rPr>
        <w:t xml:space="preserve">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w:t>
      </w:r>
      <w:r w:rsidR="00D273C1">
        <w:rPr>
          <w:rFonts w:ascii="Times New Roman" w:hAnsi="Times New Roman"/>
          <w:sz w:val="22"/>
          <w:szCs w:val="22"/>
          <w:lang w:val="en-GB"/>
        </w:rPr>
        <w:t xml:space="preserve"> </w:t>
      </w:r>
      <w:r w:rsidRPr="00E82463">
        <w:rPr>
          <w:rFonts w:ascii="Times New Roman" w:hAnsi="Times New Roman"/>
          <w:sz w:val="22"/>
          <w:szCs w:val="22"/>
          <w:lang w:val="en-GB"/>
        </w:rPr>
        <w:t>the goods are mined, grown, produced</w:t>
      </w:r>
      <w:r w:rsidR="00D273C1">
        <w:rPr>
          <w:rFonts w:ascii="Times New Roman" w:hAnsi="Times New Roman"/>
          <w:sz w:val="22"/>
          <w:szCs w:val="22"/>
          <w:lang w:val="en-GB"/>
        </w:rPr>
        <w:t>,</w:t>
      </w:r>
      <w:r w:rsidRPr="00E82463">
        <w:rPr>
          <w:rFonts w:ascii="Times New Roman" w:hAnsi="Times New Roman"/>
          <w:sz w:val="22"/>
          <w:szCs w:val="22"/>
          <w:lang w:val="en-GB"/>
        </w:rPr>
        <w:t xml:space="preserve"> or manufactured and/or from which services are provided. </w:t>
      </w:r>
      <w:r w:rsidR="007C3133" w:rsidRPr="00E82463">
        <w:rPr>
          <w:rFonts w:ascii="Times New Roman" w:hAnsi="Times New Roman"/>
          <w:sz w:val="22"/>
          <w:szCs w:val="22"/>
          <w:lang w:val="en-GB"/>
        </w:rPr>
        <w:t xml:space="preserve">The origin of the goods must be determined according to the relevant international agreements (notably WTO agreements), which are reflected in EU legislation on rules of origin for customs purposes: the Customs Code (Council Regulation (EEC) No 2913/92) in particular its </w:t>
      </w:r>
      <w:r w:rsidR="00327F52" w:rsidRPr="00E82463">
        <w:rPr>
          <w:rFonts w:ascii="Times New Roman" w:hAnsi="Times New Roman"/>
          <w:sz w:val="22"/>
          <w:szCs w:val="22"/>
          <w:lang w:val="en-GB"/>
        </w:rPr>
        <w:t>articles</w:t>
      </w:r>
      <w:r w:rsidR="007C3133" w:rsidRPr="00E82463">
        <w:rPr>
          <w:rFonts w:ascii="Times New Roman" w:hAnsi="Times New Roman"/>
          <w:sz w:val="22"/>
          <w:szCs w:val="22"/>
          <w:lang w:val="en-GB"/>
        </w:rPr>
        <w:t xml:space="preserve"> 22 to 246 thereof, and the Code's implementing provisions (Commission Regulation (EEC) No 2454/93.</w:t>
      </w:r>
    </w:p>
    <w:p w14:paraId="56246DD9" w14:textId="0C58DC7D" w:rsidR="007C3133" w:rsidRPr="00BC3A13" w:rsidRDefault="007C3133" w:rsidP="00BC3A13">
      <w:pPr>
        <w:pStyle w:val="ListParagraph"/>
        <w:ind w:left="567"/>
      </w:pPr>
      <w:r w:rsidRPr="00BC3A13">
        <w:rPr>
          <w:rFonts w:ascii="Times New Roman" w:hAnsi="Times New Roman"/>
        </w:rPr>
        <w:t xml:space="preserve">All supplies under this contract may </w:t>
      </w:r>
      <w:r w:rsidRPr="00BC3A13">
        <w:rPr>
          <w:rFonts w:ascii="Times New Roman" w:hAnsi="Times New Roman"/>
          <w:noProof/>
        </w:rPr>
        <w:t>originate from any country.</w:t>
      </w:r>
    </w:p>
    <w:p w14:paraId="226B3FFD"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07829C5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38B45766" w14:textId="5E99610D" w:rsidR="0047783A" w:rsidRPr="00E82463" w:rsidRDefault="003348FA" w:rsidP="00AF3DD3">
      <w:pPr>
        <w:pStyle w:val="Heading1"/>
      </w:pPr>
      <w:bookmarkStart w:id="8" w:name="_Toc42488074"/>
      <w:r>
        <w:t xml:space="preserve">5. </w:t>
      </w:r>
      <w:r w:rsidR="0047783A" w:rsidRPr="00E82463">
        <w:t xml:space="preserve">Type of </w:t>
      </w:r>
      <w:proofErr w:type="spellStart"/>
      <w:r w:rsidR="0047783A" w:rsidRPr="00E82463">
        <w:t>contract</w:t>
      </w:r>
      <w:bookmarkEnd w:id="8"/>
      <w:proofErr w:type="spellEnd"/>
    </w:p>
    <w:p w14:paraId="7989BAD2" w14:textId="0C4C95B7" w:rsidR="0047783A" w:rsidRPr="00E82463" w:rsidRDefault="001C53E8" w:rsidP="0047783A">
      <w:pPr>
        <w:pStyle w:val="Heading2"/>
        <w:keepNext w:val="0"/>
        <w:ind w:left="567"/>
        <w:jc w:val="both"/>
        <w:rPr>
          <w:rFonts w:ascii="Times New Roman" w:hAnsi="Times New Roman"/>
          <w:sz w:val="22"/>
          <w:lang w:val="en-GB"/>
        </w:rPr>
      </w:pPr>
      <w:r>
        <w:rPr>
          <w:rFonts w:ascii="Times New Roman" w:hAnsi="Times New Roman"/>
          <w:sz w:val="22"/>
          <w:lang w:val="en-GB"/>
        </w:rPr>
        <w:t>Unit price</w:t>
      </w:r>
    </w:p>
    <w:p w14:paraId="33D0F12B" w14:textId="70BAD174" w:rsidR="0047783A" w:rsidRPr="00E82463" w:rsidRDefault="003348FA" w:rsidP="00AF3DD3">
      <w:pPr>
        <w:pStyle w:val="Heading1"/>
      </w:pPr>
      <w:bookmarkStart w:id="9" w:name="_Toc42488075"/>
      <w:r>
        <w:t xml:space="preserve">6. </w:t>
      </w:r>
      <w:r w:rsidR="0047783A" w:rsidRPr="00E82463">
        <w:t>Currency</w:t>
      </w:r>
      <w:bookmarkEnd w:id="9"/>
    </w:p>
    <w:p w14:paraId="0E71E098" w14:textId="7A5A44E4" w:rsidR="00946ED1" w:rsidRPr="00BC3A13" w:rsidRDefault="00946ED1" w:rsidP="00BC3A13">
      <w:pPr>
        <w:pStyle w:val="Heading2"/>
        <w:keepNext w:val="0"/>
        <w:ind w:left="567"/>
        <w:jc w:val="both"/>
        <w:rPr>
          <w:sz w:val="22"/>
          <w:lang w:val="en-GB"/>
        </w:rPr>
      </w:pPr>
      <w:bookmarkStart w:id="10" w:name="_Toc42488076"/>
      <w:r w:rsidRPr="00BC3A13">
        <w:rPr>
          <w:rFonts w:ascii="Times New Roman" w:hAnsi="Times New Roman"/>
          <w:sz w:val="22"/>
          <w:lang w:val="en-GB"/>
        </w:rPr>
        <w:t>Tenders must be presented in BAM.</w:t>
      </w:r>
    </w:p>
    <w:p w14:paraId="4AD3656B" w14:textId="21840857" w:rsidR="0047783A" w:rsidRPr="00E82463" w:rsidRDefault="003348FA" w:rsidP="00AF3DD3">
      <w:pPr>
        <w:pStyle w:val="Heading1"/>
      </w:pPr>
      <w:r>
        <w:lastRenderedPageBreak/>
        <w:t xml:space="preserve">7. </w:t>
      </w:r>
      <w:r w:rsidR="0047783A" w:rsidRPr="00E82463">
        <w:t>Lots</w:t>
      </w:r>
      <w:bookmarkEnd w:id="10"/>
    </w:p>
    <w:p w14:paraId="69B55BE3" w14:textId="283816E8" w:rsidR="0047783A" w:rsidRPr="001F561B" w:rsidRDefault="0047783A" w:rsidP="004B47CC">
      <w:pPr>
        <w:pStyle w:val="Heading2"/>
        <w:keepNext w:val="0"/>
        <w:ind w:left="567" w:hanging="567"/>
        <w:jc w:val="both"/>
        <w:rPr>
          <w:rFonts w:ascii="Times New Roman" w:hAnsi="Times New Roman"/>
          <w:sz w:val="22"/>
          <w:lang w:val="en-GB"/>
        </w:rPr>
      </w:pPr>
      <w:r w:rsidRPr="001F561B">
        <w:rPr>
          <w:rFonts w:ascii="Times New Roman" w:hAnsi="Times New Roman"/>
          <w:sz w:val="22"/>
          <w:lang w:val="en-GB"/>
        </w:rPr>
        <w:t>7.1</w:t>
      </w:r>
      <w:r w:rsidRPr="001F561B">
        <w:rPr>
          <w:rFonts w:ascii="Times New Roman" w:hAnsi="Times New Roman"/>
          <w:sz w:val="22"/>
          <w:lang w:val="en-GB"/>
        </w:rPr>
        <w:tab/>
        <w:t>The tenderer may submit a tender for one lot, several</w:t>
      </w:r>
      <w:r w:rsidR="001F561B">
        <w:rPr>
          <w:rFonts w:ascii="Times New Roman" w:hAnsi="Times New Roman"/>
          <w:sz w:val="22"/>
          <w:lang w:val="en-GB"/>
        </w:rPr>
        <w:t xml:space="preserve"> lots</w:t>
      </w:r>
      <w:r w:rsidRPr="001F561B">
        <w:rPr>
          <w:rFonts w:ascii="Times New Roman" w:hAnsi="Times New Roman"/>
          <w:sz w:val="22"/>
          <w:lang w:val="en-GB"/>
        </w:rPr>
        <w:t xml:space="preserve"> or </w:t>
      </w:r>
      <w:proofErr w:type="gramStart"/>
      <w:r w:rsidRPr="001F561B">
        <w:rPr>
          <w:rFonts w:ascii="Times New Roman" w:hAnsi="Times New Roman"/>
          <w:sz w:val="22"/>
          <w:lang w:val="en-GB"/>
        </w:rPr>
        <w:t>all of</w:t>
      </w:r>
      <w:proofErr w:type="gramEnd"/>
      <w:r w:rsidRPr="001F561B">
        <w:rPr>
          <w:rFonts w:ascii="Times New Roman" w:hAnsi="Times New Roman"/>
          <w:sz w:val="22"/>
          <w:lang w:val="en-GB"/>
        </w:rPr>
        <w:t xml:space="preserve"> the lots.</w:t>
      </w:r>
      <w:r w:rsidR="00703425" w:rsidRPr="001F561B">
        <w:rPr>
          <w:rFonts w:ascii="Times New Roman" w:hAnsi="Times New Roman"/>
          <w:sz w:val="22"/>
          <w:lang w:val="en-GB"/>
        </w:rPr>
        <w:t xml:space="preserve"> </w:t>
      </w:r>
    </w:p>
    <w:p w14:paraId="6D92F2EC" w14:textId="77777777" w:rsidR="0047783A" w:rsidRPr="003D1059" w:rsidRDefault="0047783A" w:rsidP="00E82463">
      <w:pPr>
        <w:pStyle w:val="Heading2"/>
        <w:keepNext w:val="0"/>
        <w:ind w:left="567" w:hanging="567"/>
        <w:jc w:val="both"/>
        <w:rPr>
          <w:rFonts w:ascii="Times New Roman" w:hAnsi="Times New Roman"/>
          <w:lang w:val="en-GB"/>
        </w:rPr>
      </w:pPr>
      <w:r w:rsidRPr="003D1059">
        <w:rPr>
          <w:rFonts w:ascii="Times New Roman" w:hAnsi="Times New Roman"/>
          <w:sz w:val="22"/>
          <w:lang w:val="en-GB"/>
        </w:rPr>
        <w:t>7.2</w:t>
      </w:r>
      <w:r w:rsidRPr="003D1059">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3D1059">
        <w:rPr>
          <w:rFonts w:ascii="Times New Roman" w:hAnsi="Times New Roman"/>
          <w:sz w:val="22"/>
          <w:lang w:val="en-GB"/>
        </w:rPr>
        <w:t xml:space="preserve">be considered </w:t>
      </w:r>
      <w:r w:rsidRPr="003D1059">
        <w:rPr>
          <w:rFonts w:ascii="Times New Roman" w:hAnsi="Times New Roman"/>
          <w:sz w:val="22"/>
          <w:lang w:val="en-GB"/>
        </w:rPr>
        <w:t>for part of the quantities required. If the tenderer is awarded more than one lot, a single contract may be concluded covering all those lots.</w:t>
      </w:r>
    </w:p>
    <w:p w14:paraId="397E314F" w14:textId="77777777" w:rsidR="0047783A" w:rsidRPr="00310BEB" w:rsidRDefault="0047783A" w:rsidP="00E82463">
      <w:pPr>
        <w:pStyle w:val="Heading2"/>
        <w:keepNext w:val="0"/>
        <w:ind w:left="567" w:hanging="567"/>
        <w:jc w:val="both"/>
        <w:rPr>
          <w:rFonts w:ascii="Times New Roman" w:hAnsi="Times New Roman"/>
          <w:sz w:val="22"/>
          <w:lang w:val="en-GB"/>
        </w:rPr>
      </w:pPr>
      <w:r w:rsidRPr="00310BEB">
        <w:rPr>
          <w:rFonts w:ascii="Times New Roman" w:hAnsi="Times New Roman"/>
          <w:sz w:val="22"/>
          <w:lang w:val="en-GB"/>
        </w:rPr>
        <w:t>7.3</w:t>
      </w:r>
      <w:r w:rsidRPr="00310BEB">
        <w:rPr>
          <w:rFonts w:ascii="Times New Roman" w:hAnsi="Times New Roman"/>
          <w:sz w:val="22"/>
          <w:lang w:val="en-GB"/>
        </w:rPr>
        <w:tab/>
        <w:t xml:space="preserve">A tenderer may include in its tender the overall discount it would grant in the event of some or </w:t>
      </w:r>
      <w:proofErr w:type="gramStart"/>
      <w:r w:rsidRPr="00310BEB">
        <w:rPr>
          <w:rFonts w:ascii="Times New Roman" w:hAnsi="Times New Roman"/>
          <w:sz w:val="22"/>
          <w:lang w:val="en-GB"/>
        </w:rPr>
        <w:t>all of</w:t>
      </w:r>
      <w:proofErr w:type="gramEnd"/>
      <w:r w:rsidRPr="00310BEB">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39367AFE" w14:textId="4169FAC4" w:rsidR="0047783A" w:rsidRPr="00E82463" w:rsidRDefault="0047783A" w:rsidP="00E82463">
      <w:pPr>
        <w:pStyle w:val="Heading2"/>
        <w:keepNext w:val="0"/>
        <w:ind w:left="567" w:hanging="567"/>
        <w:jc w:val="both"/>
        <w:rPr>
          <w:rFonts w:ascii="Times New Roman" w:hAnsi="Times New Roman"/>
          <w:lang w:val="en-GB"/>
        </w:rPr>
      </w:pPr>
      <w:r w:rsidRPr="00D6782D">
        <w:rPr>
          <w:rFonts w:ascii="Times New Roman" w:hAnsi="Times New Roman"/>
          <w:sz w:val="22"/>
          <w:szCs w:val="22"/>
          <w:lang w:val="en-GB"/>
        </w:rPr>
        <w:t>7.4</w:t>
      </w:r>
      <w:r w:rsidRPr="00D6782D">
        <w:rPr>
          <w:rFonts w:ascii="Times New Roman" w:hAnsi="Times New Roman"/>
          <w:sz w:val="22"/>
          <w:szCs w:val="22"/>
          <w:lang w:val="en-GB"/>
        </w:rPr>
        <w:tab/>
        <w:t xml:space="preserve">Contracts will be awarded lot by lot, but the </w:t>
      </w:r>
      <w:r w:rsidR="00715B35" w:rsidRPr="00D6782D">
        <w:rPr>
          <w:rFonts w:ascii="Times New Roman" w:hAnsi="Times New Roman"/>
          <w:sz w:val="22"/>
          <w:szCs w:val="22"/>
          <w:lang w:val="en-GB"/>
        </w:rPr>
        <w:t>c</w:t>
      </w:r>
      <w:r w:rsidRPr="00D6782D">
        <w:rPr>
          <w:rFonts w:ascii="Times New Roman" w:hAnsi="Times New Roman"/>
          <w:sz w:val="22"/>
          <w:szCs w:val="22"/>
          <w:lang w:val="en-GB"/>
        </w:rPr>
        <w:t xml:space="preserve">ontracting </w:t>
      </w:r>
      <w:r w:rsidR="00715B35" w:rsidRPr="00D6782D">
        <w:rPr>
          <w:rFonts w:ascii="Times New Roman" w:hAnsi="Times New Roman"/>
          <w:sz w:val="22"/>
          <w:szCs w:val="22"/>
          <w:lang w:val="en-GB"/>
        </w:rPr>
        <w:t>a</w:t>
      </w:r>
      <w:r w:rsidRPr="00D6782D">
        <w:rPr>
          <w:rFonts w:ascii="Times New Roman" w:hAnsi="Times New Roman"/>
          <w:sz w:val="22"/>
          <w:szCs w:val="22"/>
          <w:lang w:val="en-GB"/>
        </w:rPr>
        <w:t>uthority may select the most favourable overall solution after taking account of any discounts offered</w:t>
      </w:r>
      <w:r w:rsidRPr="00D6782D">
        <w:rPr>
          <w:rFonts w:ascii="Times New Roman" w:hAnsi="Times New Roman"/>
          <w:lang w:val="en-GB"/>
        </w:rPr>
        <w:t>.</w:t>
      </w:r>
    </w:p>
    <w:p w14:paraId="7A192D33" w14:textId="05A533E7" w:rsidR="0047783A" w:rsidRPr="00E82463" w:rsidRDefault="003348FA" w:rsidP="00AF3DD3">
      <w:pPr>
        <w:pStyle w:val="Heading1"/>
      </w:pPr>
      <w:bookmarkStart w:id="11" w:name="_Toc42488077"/>
      <w:r>
        <w:t xml:space="preserve">8. </w:t>
      </w:r>
      <w:proofErr w:type="spellStart"/>
      <w:r w:rsidR="0047783A" w:rsidRPr="00E82463">
        <w:t>Period</w:t>
      </w:r>
      <w:proofErr w:type="spellEnd"/>
      <w:r w:rsidR="0047783A" w:rsidRPr="00E82463">
        <w:t xml:space="preserve"> of </w:t>
      </w:r>
      <w:proofErr w:type="spellStart"/>
      <w:r w:rsidR="0047783A" w:rsidRPr="00E82463">
        <w:t>validity</w:t>
      </w:r>
      <w:bookmarkEnd w:id="11"/>
      <w:proofErr w:type="spellEnd"/>
    </w:p>
    <w:p w14:paraId="32E7EFF2"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06ECD87B"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73997B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077D0CD7" w14:textId="2468006C" w:rsidR="0047783A" w:rsidRPr="00E82463" w:rsidRDefault="003348FA" w:rsidP="00AF3DD3">
      <w:pPr>
        <w:pStyle w:val="Heading1"/>
      </w:pPr>
      <w:bookmarkStart w:id="12" w:name="_Toc42488078"/>
      <w:bookmarkStart w:id="13" w:name="_Ref500330462"/>
      <w:r>
        <w:t xml:space="preserve">9. </w:t>
      </w:r>
      <w:proofErr w:type="spellStart"/>
      <w:r w:rsidR="0047783A" w:rsidRPr="00E82463">
        <w:t>Language</w:t>
      </w:r>
      <w:proofErr w:type="spellEnd"/>
      <w:r w:rsidR="0047783A" w:rsidRPr="00E82463">
        <w:t xml:space="preserve"> of </w:t>
      </w:r>
      <w:bookmarkEnd w:id="12"/>
      <w:r w:rsidR="009A3A53" w:rsidRPr="00E82463">
        <w:t>tenders</w:t>
      </w:r>
    </w:p>
    <w:bookmarkEnd w:id="13"/>
    <w:p w14:paraId="636235A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49B1EFB6"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A45E5FE" w14:textId="6FDD62F7" w:rsidR="0047783A" w:rsidRPr="00E82463" w:rsidRDefault="003348FA" w:rsidP="00AF3DD3">
      <w:pPr>
        <w:pStyle w:val="Heading1"/>
      </w:pPr>
      <w:bookmarkStart w:id="14" w:name="_Toc42488079"/>
      <w:r>
        <w:t xml:space="preserve">10. </w:t>
      </w:r>
      <w:proofErr w:type="spellStart"/>
      <w:r w:rsidR="0047783A" w:rsidRPr="00E82463">
        <w:t>Submission</w:t>
      </w:r>
      <w:proofErr w:type="spellEnd"/>
      <w:r w:rsidR="0047783A" w:rsidRPr="00E82463">
        <w:t xml:space="preserve"> of tenders</w:t>
      </w:r>
      <w:bookmarkEnd w:id="14"/>
    </w:p>
    <w:p w14:paraId="7695290C" w14:textId="77777777" w:rsidR="0047783A" w:rsidRPr="00E82463" w:rsidRDefault="0047783A" w:rsidP="006E1DB1">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5354A127" w14:textId="74B3FA4C" w:rsidR="0047783A" w:rsidRPr="008A05B3" w:rsidRDefault="008A05B3" w:rsidP="008A05B3">
      <w:pPr>
        <w:spacing w:before="0"/>
        <w:ind w:left="567"/>
        <w:jc w:val="center"/>
        <w:rPr>
          <w:rFonts w:ascii="Times New Roman" w:hAnsi="Times New Roman"/>
          <w:b/>
          <w:bCs/>
          <w:sz w:val="22"/>
        </w:rPr>
      </w:pPr>
      <w:r>
        <w:rPr>
          <w:rFonts w:ascii="Times New Roman" w:hAnsi="Times New Roman"/>
          <w:b/>
          <w:bCs/>
          <w:sz w:val="22"/>
        </w:rPr>
        <w:t>a</w:t>
      </w:r>
      <w:r w:rsidRPr="008A05B3">
        <w:rPr>
          <w:rFonts w:ascii="Times New Roman" w:hAnsi="Times New Roman"/>
          <w:b/>
          <w:bCs/>
          <w:sz w:val="22"/>
        </w:rPr>
        <w:t>dnan.mevic@cpcd.ba</w:t>
      </w:r>
    </w:p>
    <w:p w14:paraId="70B72F4E" w14:textId="77777777" w:rsidR="0047783A" w:rsidRPr="00E82463" w:rsidRDefault="0047783A" w:rsidP="000D1B17">
      <w:pPr>
        <w:ind w:left="567"/>
        <w:jc w:val="both"/>
        <w:rPr>
          <w:rFonts w:ascii="Times New Roman" w:hAnsi="Times New Roman"/>
          <w:sz w:val="22"/>
        </w:rPr>
      </w:pPr>
      <w:r w:rsidRPr="00E82463">
        <w:rPr>
          <w:rFonts w:ascii="Times New Roman" w:hAnsi="Times New Roman"/>
          <w:sz w:val="22"/>
        </w:rPr>
        <w:lastRenderedPageBreak/>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3E9EB0E2" w14:textId="099FBBF3" w:rsidR="0047783A" w:rsidRPr="00457322" w:rsidRDefault="008A05B3" w:rsidP="00457322">
      <w:pPr>
        <w:spacing w:before="0"/>
        <w:ind w:left="567"/>
        <w:jc w:val="center"/>
        <w:rPr>
          <w:rFonts w:ascii="Times New Roman" w:hAnsi="Times New Roman"/>
          <w:b/>
          <w:bCs/>
          <w:sz w:val="22"/>
        </w:rPr>
      </w:pPr>
      <w:proofErr w:type="spellStart"/>
      <w:r>
        <w:rPr>
          <w:rFonts w:ascii="Times New Roman" w:hAnsi="Times New Roman"/>
          <w:sz w:val="22"/>
        </w:rPr>
        <w:t>C</w:t>
      </w:r>
      <w:r w:rsidRPr="00457322">
        <w:rPr>
          <w:rFonts w:ascii="Times New Roman" w:hAnsi="Times New Roman"/>
          <w:b/>
          <w:bCs/>
          <w:sz w:val="22"/>
        </w:rPr>
        <w:t>entar</w:t>
      </w:r>
      <w:proofErr w:type="spellEnd"/>
      <w:r w:rsidRPr="00457322">
        <w:rPr>
          <w:rFonts w:ascii="Times New Roman" w:hAnsi="Times New Roman"/>
          <w:b/>
          <w:bCs/>
          <w:sz w:val="22"/>
        </w:rPr>
        <w:t xml:space="preserve"> za </w:t>
      </w:r>
      <w:proofErr w:type="spellStart"/>
      <w:r w:rsidRPr="00457322">
        <w:rPr>
          <w:rFonts w:ascii="Times New Roman" w:hAnsi="Times New Roman"/>
          <w:b/>
          <w:bCs/>
          <w:sz w:val="22"/>
        </w:rPr>
        <w:t>promociju</w:t>
      </w:r>
      <w:proofErr w:type="spellEnd"/>
      <w:r w:rsidRPr="00457322">
        <w:rPr>
          <w:rFonts w:ascii="Times New Roman" w:hAnsi="Times New Roman"/>
          <w:b/>
          <w:bCs/>
          <w:sz w:val="22"/>
        </w:rPr>
        <w:t xml:space="preserve"> </w:t>
      </w:r>
      <w:proofErr w:type="spellStart"/>
      <w:r w:rsidRPr="00457322">
        <w:rPr>
          <w:rFonts w:ascii="Times New Roman" w:hAnsi="Times New Roman"/>
          <w:b/>
          <w:bCs/>
          <w:sz w:val="22"/>
        </w:rPr>
        <w:t>civilnog</w:t>
      </w:r>
      <w:proofErr w:type="spellEnd"/>
      <w:r w:rsidRPr="00457322">
        <w:rPr>
          <w:rFonts w:ascii="Times New Roman" w:hAnsi="Times New Roman"/>
          <w:b/>
          <w:bCs/>
          <w:sz w:val="22"/>
        </w:rPr>
        <w:t xml:space="preserve"> </w:t>
      </w:r>
      <w:proofErr w:type="spellStart"/>
      <w:r w:rsidRPr="00457322">
        <w:rPr>
          <w:rFonts w:ascii="Times New Roman" w:hAnsi="Times New Roman"/>
          <w:b/>
          <w:bCs/>
          <w:sz w:val="22"/>
        </w:rPr>
        <w:t>društva</w:t>
      </w:r>
      <w:proofErr w:type="spellEnd"/>
    </w:p>
    <w:p w14:paraId="4FFA021D" w14:textId="364178DF" w:rsidR="008A05B3" w:rsidRPr="00457322" w:rsidRDefault="008A05B3" w:rsidP="00457322">
      <w:pPr>
        <w:spacing w:before="0"/>
        <w:ind w:left="567"/>
        <w:jc w:val="center"/>
        <w:rPr>
          <w:rFonts w:ascii="Times New Roman" w:hAnsi="Times New Roman"/>
          <w:b/>
          <w:bCs/>
          <w:sz w:val="22"/>
        </w:rPr>
      </w:pPr>
      <w:proofErr w:type="spellStart"/>
      <w:r w:rsidRPr="00457322">
        <w:rPr>
          <w:rFonts w:ascii="Times New Roman" w:hAnsi="Times New Roman"/>
          <w:b/>
          <w:bCs/>
          <w:sz w:val="22"/>
        </w:rPr>
        <w:t>Marka</w:t>
      </w:r>
      <w:proofErr w:type="spellEnd"/>
      <w:r w:rsidRPr="00457322">
        <w:rPr>
          <w:rFonts w:ascii="Times New Roman" w:hAnsi="Times New Roman"/>
          <w:b/>
          <w:bCs/>
          <w:sz w:val="22"/>
        </w:rPr>
        <w:t xml:space="preserve"> </w:t>
      </w:r>
      <w:proofErr w:type="spellStart"/>
      <w:r w:rsidRPr="00457322">
        <w:rPr>
          <w:rFonts w:ascii="Times New Roman" w:hAnsi="Times New Roman"/>
          <w:b/>
          <w:bCs/>
          <w:sz w:val="22"/>
        </w:rPr>
        <w:t>Marulića</w:t>
      </w:r>
      <w:proofErr w:type="spellEnd"/>
      <w:r w:rsidRPr="00457322">
        <w:rPr>
          <w:rFonts w:ascii="Times New Roman" w:hAnsi="Times New Roman"/>
          <w:b/>
          <w:bCs/>
          <w:sz w:val="22"/>
        </w:rPr>
        <w:t xml:space="preserve"> 2/III</w:t>
      </w:r>
    </w:p>
    <w:p w14:paraId="08C6E087" w14:textId="216533ED" w:rsidR="008A05B3" w:rsidRPr="00457322" w:rsidRDefault="008A05B3" w:rsidP="00457322">
      <w:pPr>
        <w:spacing w:before="0"/>
        <w:ind w:left="567"/>
        <w:jc w:val="center"/>
        <w:rPr>
          <w:rFonts w:ascii="Times New Roman" w:hAnsi="Times New Roman"/>
          <w:b/>
          <w:bCs/>
          <w:sz w:val="22"/>
        </w:rPr>
      </w:pPr>
      <w:r w:rsidRPr="00457322">
        <w:rPr>
          <w:rFonts w:ascii="Times New Roman" w:hAnsi="Times New Roman"/>
          <w:b/>
          <w:bCs/>
          <w:sz w:val="22"/>
        </w:rPr>
        <w:t>71000 Sarajevo</w:t>
      </w:r>
    </w:p>
    <w:p w14:paraId="4285BEB9" w14:textId="5B34BD42" w:rsidR="008A05B3" w:rsidRPr="00457322" w:rsidRDefault="008A05B3" w:rsidP="00457322">
      <w:pPr>
        <w:spacing w:before="0"/>
        <w:ind w:left="567"/>
        <w:jc w:val="center"/>
        <w:rPr>
          <w:rFonts w:ascii="Times New Roman" w:hAnsi="Times New Roman"/>
          <w:b/>
          <w:bCs/>
          <w:sz w:val="22"/>
        </w:rPr>
      </w:pPr>
      <w:r w:rsidRPr="00457322">
        <w:rPr>
          <w:rFonts w:ascii="Times New Roman" w:hAnsi="Times New Roman"/>
          <w:b/>
          <w:bCs/>
          <w:sz w:val="22"/>
        </w:rPr>
        <w:t xml:space="preserve">Working </w:t>
      </w:r>
      <w:r w:rsidR="00457322" w:rsidRPr="00457322">
        <w:rPr>
          <w:rFonts w:ascii="Times New Roman" w:hAnsi="Times New Roman"/>
          <w:b/>
          <w:bCs/>
          <w:sz w:val="22"/>
        </w:rPr>
        <w:t>hours: 8:30 – 17:00</w:t>
      </w:r>
    </w:p>
    <w:p w14:paraId="68F49728" w14:textId="77777777"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A57B732" w14:textId="72404330"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and</w:t>
      </w:r>
      <w:r w:rsidR="00265147">
        <w:rPr>
          <w:rFonts w:ascii="Times New Roman" w:hAnsi="Times New Roman"/>
          <w:sz w:val="22"/>
          <w:lang w:val="en-GB"/>
        </w:rPr>
        <w:t xml:space="preserve"> one </w:t>
      </w:r>
      <w:r w:rsidRPr="00E82463">
        <w:rPr>
          <w:rFonts w:ascii="Times New Roman" w:hAnsi="Times New Roman"/>
          <w:sz w:val="22"/>
          <w:lang w:val="en-GB"/>
        </w:rPr>
        <w:t>cop</w:t>
      </w:r>
      <w:r w:rsidR="00D13585">
        <w:rPr>
          <w:rFonts w:ascii="Times New Roman" w:hAnsi="Times New Roman"/>
          <w:sz w:val="22"/>
          <w:lang w:val="en-GB"/>
        </w:rPr>
        <w:t>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621BAE96" w14:textId="0978E2ED" w:rsidR="0086759F"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proofErr w:type="spellStart"/>
      <w:r w:rsidR="00D13585">
        <w:rPr>
          <w:rFonts w:ascii="Times New Roman" w:hAnsi="Times New Roman"/>
          <w:sz w:val="22"/>
          <w:lang w:val="en-GB"/>
        </w:rPr>
        <w:t>Centar</w:t>
      </w:r>
      <w:proofErr w:type="spellEnd"/>
      <w:r w:rsidR="00D13585">
        <w:rPr>
          <w:rFonts w:ascii="Times New Roman" w:hAnsi="Times New Roman"/>
          <w:sz w:val="22"/>
          <w:lang w:val="en-GB"/>
        </w:rPr>
        <w:t xml:space="preserve"> za </w:t>
      </w:r>
      <w:proofErr w:type="spellStart"/>
      <w:r w:rsidR="00D13585">
        <w:rPr>
          <w:rFonts w:ascii="Times New Roman" w:hAnsi="Times New Roman"/>
          <w:sz w:val="22"/>
          <w:lang w:val="en-GB"/>
        </w:rPr>
        <w:t>promociju</w:t>
      </w:r>
      <w:proofErr w:type="spellEnd"/>
      <w:r w:rsidR="00D13585">
        <w:rPr>
          <w:rFonts w:ascii="Times New Roman" w:hAnsi="Times New Roman"/>
          <w:sz w:val="22"/>
          <w:lang w:val="en-GB"/>
        </w:rPr>
        <w:t xml:space="preserve"> </w:t>
      </w:r>
      <w:proofErr w:type="spellStart"/>
      <w:r w:rsidR="00D13585">
        <w:rPr>
          <w:rFonts w:ascii="Times New Roman" w:hAnsi="Times New Roman"/>
          <w:sz w:val="22"/>
          <w:lang w:val="en-GB"/>
        </w:rPr>
        <w:t>civilnog</w:t>
      </w:r>
      <w:proofErr w:type="spellEnd"/>
      <w:r w:rsidR="00D13585">
        <w:rPr>
          <w:rFonts w:ascii="Times New Roman" w:hAnsi="Times New Roman"/>
          <w:sz w:val="22"/>
          <w:lang w:val="en-GB"/>
        </w:rPr>
        <w:t xml:space="preserve"> </w:t>
      </w:r>
      <w:proofErr w:type="spellStart"/>
      <w:r w:rsidR="00D13585">
        <w:rPr>
          <w:rFonts w:ascii="Times New Roman" w:hAnsi="Times New Roman"/>
          <w:sz w:val="22"/>
          <w:lang w:val="en-GB"/>
        </w:rPr>
        <w:t>društva</w:t>
      </w:r>
      <w:proofErr w:type="spellEnd"/>
      <w:r w:rsidR="00475EF5">
        <w:rPr>
          <w:rFonts w:ascii="Times New Roman" w:hAnsi="Times New Roman"/>
          <w:sz w:val="22"/>
          <w:lang w:val="en-GB"/>
        </w:rPr>
        <w:t xml:space="preserve">, </w:t>
      </w:r>
      <w:proofErr w:type="spellStart"/>
      <w:r w:rsidR="00475EF5">
        <w:rPr>
          <w:rFonts w:ascii="Times New Roman" w:hAnsi="Times New Roman"/>
          <w:sz w:val="22"/>
          <w:lang w:val="en-GB"/>
        </w:rPr>
        <w:t>Marka</w:t>
      </w:r>
      <w:proofErr w:type="spellEnd"/>
      <w:r w:rsidR="00475EF5">
        <w:rPr>
          <w:rFonts w:ascii="Times New Roman" w:hAnsi="Times New Roman"/>
          <w:sz w:val="22"/>
          <w:lang w:val="en-GB"/>
        </w:rPr>
        <w:t xml:space="preserve"> </w:t>
      </w:r>
      <w:proofErr w:type="spellStart"/>
      <w:r w:rsidR="00475EF5">
        <w:rPr>
          <w:rFonts w:ascii="Times New Roman" w:hAnsi="Times New Roman"/>
          <w:sz w:val="22"/>
          <w:lang w:val="en-GB"/>
        </w:rPr>
        <w:t>Marulića</w:t>
      </w:r>
      <w:proofErr w:type="spellEnd"/>
      <w:r w:rsidR="00475EF5">
        <w:rPr>
          <w:rFonts w:ascii="Times New Roman" w:hAnsi="Times New Roman"/>
          <w:sz w:val="22"/>
          <w:lang w:val="en-GB"/>
        </w:rPr>
        <w:t xml:space="preserve"> 2/III, Sarajevo</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475EF5">
        <w:rPr>
          <w:rFonts w:ascii="Times New Roman" w:hAnsi="Times New Roman"/>
          <w:sz w:val="22"/>
          <w:lang w:val="en-GB"/>
        </w:rPr>
        <w:t>February 20</w:t>
      </w:r>
      <w:r w:rsidR="00931E51" w:rsidRPr="00931E51">
        <w:rPr>
          <w:rFonts w:ascii="Times New Roman" w:hAnsi="Times New Roman"/>
          <w:sz w:val="22"/>
          <w:vertAlign w:val="superscript"/>
          <w:lang w:val="en-GB"/>
        </w:rPr>
        <w:t>th</w:t>
      </w:r>
      <w:r w:rsidR="00931E51">
        <w:rPr>
          <w:rFonts w:ascii="Times New Roman" w:hAnsi="Times New Roman"/>
          <w:sz w:val="22"/>
          <w:lang w:val="en-GB"/>
        </w:rPr>
        <w:t xml:space="preserve"> by 12:00.</w:t>
      </w:r>
    </w:p>
    <w:p w14:paraId="5B059DE3"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4"/>
      </w:r>
    </w:p>
    <w:p w14:paraId="3083E014"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4E381C2F" w14:textId="77777777" w:rsidR="008B2A9C" w:rsidRPr="002B78A7" w:rsidRDefault="008B2A9C" w:rsidP="002B78A7">
      <w:pPr>
        <w:pStyle w:val="Heading2"/>
        <w:keepNext w:val="0"/>
        <w:ind w:left="567"/>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599E0FE7" w14:textId="77777777"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1FD4E464" w14:textId="77777777"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 xml:space="preserve">the above </w:t>
      </w:r>
      <w:proofErr w:type="gramStart"/>
      <w:r w:rsidRPr="000D1B17">
        <w:rPr>
          <w:rFonts w:ascii="Times New Roman" w:hAnsi="Times New Roman"/>
          <w:sz w:val="22"/>
          <w:lang w:val="en-GB"/>
        </w:rPr>
        <w:t>address;</w:t>
      </w:r>
      <w:proofErr w:type="gramEnd"/>
    </w:p>
    <w:p w14:paraId="454A9124" w14:textId="0DCAF07F"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the reference code of this tender procedure, (</w:t>
      </w:r>
      <w:r w:rsidR="00931E51">
        <w:rPr>
          <w:rFonts w:ascii="Times New Roman" w:hAnsi="Times New Roman"/>
          <w:sz w:val="22"/>
          <w:lang w:val="en-GB"/>
        </w:rPr>
        <w:t>N-R-</w:t>
      </w:r>
      <w:r w:rsidR="008005B3">
        <w:rPr>
          <w:rFonts w:ascii="Times New Roman" w:hAnsi="Times New Roman"/>
          <w:sz w:val="22"/>
          <w:lang w:val="en-GB"/>
        </w:rPr>
        <w:t>EC 010 – 002/2023</w:t>
      </w:r>
      <w:proofErr w:type="gramStart"/>
      <w:r w:rsidRPr="000D1B17">
        <w:rPr>
          <w:rFonts w:ascii="Times New Roman" w:hAnsi="Times New Roman"/>
          <w:sz w:val="22"/>
          <w:lang w:val="en-GB"/>
        </w:rPr>
        <w:t>);</w:t>
      </w:r>
      <w:proofErr w:type="gramEnd"/>
    </w:p>
    <w:p w14:paraId="58AEF07D"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 xml:space="preserve">where applicable, the number of the lot(s) tendered </w:t>
      </w:r>
      <w:proofErr w:type="gramStart"/>
      <w:r w:rsidRPr="002B78A7">
        <w:rPr>
          <w:rFonts w:ascii="Times New Roman" w:hAnsi="Times New Roman"/>
          <w:sz w:val="22"/>
          <w:lang w:val="en-IE"/>
        </w:rPr>
        <w:t>for;</w:t>
      </w:r>
      <w:proofErr w:type="gramEnd"/>
    </w:p>
    <w:p w14:paraId="4A4CC027" w14:textId="488A0E54"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w:t>
      </w:r>
      <w:r w:rsidR="008005B3">
        <w:rPr>
          <w:rFonts w:ascii="Times New Roman" w:hAnsi="Times New Roman"/>
          <w:sz w:val="22"/>
          <w:lang w:val="en-IE"/>
        </w:rPr>
        <w:t>“NE OTVARATI PRIJE ZVANIČNOG OTVARANJA”</w:t>
      </w:r>
      <w:r w:rsidRPr="002B78A7">
        <w:rPr>
          <w:rFonts w:ascii="Times New Roman" w:hAnsi="Times New Roman"/>
          <w:sz w:val="22"/>
          <w:lang w:val="en-IE"/>
        </w:rPr>
        <w:t>.</w:t>
      </w:r>
    </w:p>
    <w:p w14:paraId="7D7482B6"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79C78B8E"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p>
    <w:p w14:paraId="7741C822" w14:textId="77777777" w:rsidR="006E1DB1" w:rsidRPr="002B78A7" w:rsidRDefault="006E1DB1" w:rsidP="002B78A7">
      <w:pPr>
        <w:rPr>
          <w:lang w:val="en-IE"/>
        </w:rPr>
      </w:pPr>
    </w:p>
    <w:p w14:paraId="31A7C2CE" w14:textId="13027237" w:rsidR="0047783A" w:rsidRPr="00E82463" w:rsidRDefault="003348FA" w:rsidP="00AF3DD3">
      <w:pPr>
        <w:pStyle w:val="Heading1"/>
      </w:pPr>
      <w:bookmarkStart w:id="17" w:name="_Toc42488080"/>
      <w:r>
        <w:t xml:space="preserve">11. </w:t>
      </w:r>
      <w:r w:rsidR="0047783A" w:rsidRPr="00E82463">
        <w:t>Content of tenders</w:t>
      </w:r>
      <w:bookmarkEnd w:id="17"/>
    </w:p>
    <w:p w14:paraId="0BE91575"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7E8DAF6"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0B24BE5A" w14:textId="024EE619"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B12FB9">
        <w:rPr>
          <w:rFonts w:ascii="Times New Roman" w:hAnsi="Times New Roman"/>
          <w:sz w:val="22"/>
          <w:szCs w:val="22"/>
          <w:lang w:val="en-GB"/>
        </w:rPr>
        <w:t>.</w:t>
      </w:r>
    </w:p>
    <w:p w14:paraId="7C534895" w14:textId="558E74F0"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 xml:space="preserve">The technical offer should be presented as per </w:t>
      </w:r>
      <w:r w:rsidR="00B12FB9">
        <w:rPr>
          <w:rFonts w:ascii="Times New Roman" w:hAnsi="Times New Roman"/>
          <w:sz w:val="22"/>
          <w:szCs w:val="22"/>
        </w:rPr>
        <w:t xml:space="preserve">the </w:t>
      </w:r>
      <w:r w:rsidRPr="00E82463">
        <w:rPr>
          <w:rFonts w:ascii="Times New Roman" w:hAnsi="Times New Roman"/>
          <w:sz w:val="22"/>
          <w:szCs w:val="22"/>
        </w:rPr>
        <w:t>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2148639"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76BD242F" w14:textId="564AF2A4" w:rsidR="0047783A" w:rsidRPr="00C76765" w:rsidRDefault="0047783A" w:rsidP="00E00B35">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9024D">
        <w:rPr>
          <w:rFonts w:ascii="Times New Roman" w:hAnsi="Times New Roman"/>
          <w:sz w:val="22"/>
          <w:szCs w:val="22"/>
          <w:lang w:val="en-GB"/>
        </w:rPr>
        <w:t>DDP</w:t>
      </w:r>
      <w:r w:rsidRPr="00E82463">
        <w:rPr>
          <w:rStyle w:val="FootnoteReference"/>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E00B35">
        <w:rPr>
          <w:rFonts w:ascii="Times New Roman" w:hAnsi="Times New Roman"/>
          <w:sz w:val="22"/>
          <w:szCs w:val="22"/>
          <w:lang w:val="en-GB"/>
        </w:rPr>
        <w:t>.</w:t>
      </w:r>
      <w:r w:rsidR="00C76765">
        <w:rPr>
          <w:rFonts w:ascii="Times New Roman" w:hAnsi="Times New Roman"/>
          <w:sz w:val="22"/>
          <w:szCs w:val="22"/>
          <w:lang w:val="en-GB"/>
        </w:rPr>
        <w:t xml:space="preserve"> </w:t>
      </w:r>
      <w:r w:rsidRPr="00C76765">
        <w:rPr>
          <w:rFonts w:ascii="Times New Roman" w:hAnsi="Times New Roman"/>
          <w:sz w:val="22"/>
          <w:szCs w:val="22"/>
        </w:rPr>
        <w:t xml:space="preserve">This </w:t>
      </w:r>
      <w:proofErr w:type="spellStart"/>
      <w:r w:rsidRPr="00C76765">
        <w:rPr>
          <w:rFonts w:ascii="Times New Roman" w:hAnsi="Times New Roman"/>
          <w:sz w:val="22"/>
          <w:szCs w:val="22"/>
        </w:rPr>
        <w:t>financial</w:t>
      </w:r>
      <w:proofErr w:type="spellEnd"/>
      <w:r w:rsidRPr="00C76765">
        <w:rPr>
          <w:rFonts w:ascii="Times New Roman" w:hAnsi="Times New Roman"/>
          <w:sz w:val="22"/>
          <w:szCs w:val="22"/>
        </w:rPr>
        <w:t xml:space="preserve"> </w:t>
      </w:r>
      <w:proofErr w:type="spellStart"/>
      <w:r w:rsidRPr="00C76765">
        <w:rPr>
          <w:rFonts w:ascii="Times New Roman" w:hAnsi="Times New Roman"/>
          <w:sz w:val="22"/>
          <w:szCs w:val="22"/>
        </w:rPr>
        <w:t>offer</w:t>
      </w:r>
      <w:proofErr w:type="spellEnd"/>
      <w:r w:rsidRPr="00C76765">
        <w:rPr>
          <w:rFonts w:ascii="Times New Roman" w:hAnsi="Times New Roman"/>
          <w:sz w:val="22"/>
          <w:szCs w:val="22"/>
        </w:rPr>
        <w:t xml:space="preserve"> </w:t>
      </w:r>
      <w:proofErr w:type="spellStart"/>
      <w:r w:rsidRPr="00C76765">
        <w:rPr>
          <w:rFonts w:ascii="Times New Roman" w:hAnsi="Times New Roman"/>
          <w:sz w:val="22"/>
          <w:szCs w:val="22"/>
        </w:rPr>
        <w:t>should</w:t>
      </w:r>
      <w:proofErr w:type="spellEnd"/>
      <w:r w:rsidRPr="00C76765">
        <w:rPr>
          <w:rFonts w:ascii="Times New Roman" w:hAnsi="Times New Roman"/>
          <w:sz w:val="22"/>
          <w:szCs w:val="22"/>
        </w:rPr>
        <w:t xml:space="preserve"> </w:t>
      </w:r>
      <w:proofErr w:type="spellStart"/>
      <w:r w:rsidRPr="00C76765">
        <w:rPr>
          <w:rFonts w:ascii="Times New Roman" w:hAnsi="Times New Roman"/>
          <w:sz w:val="22"/>
          <w:szCs w:val="22"/>
        </w:rPr>
        <w:t>be</w:t>
      </w:r>
      <w:proofErr w:type="spellEnd"/>
      <w:r w:rsidRPr="00C76765">
        <w:rPr>
          <w:rFonts w:ascii="Times New Roman" w:hAnsi="Times New Roman"/>
          <w:sz w:val="22"/>
          <w:szCs w:val="22"/>
        </w:rPr>
        <w:t xml:space="preserve"> </w:t>
      </w:r>
      <w:proofErr w:type="spellStart"/>
      <w:r w:rsidRPr="00C76765">
        <w:rPr>
          <w:rFonts w:ascii="Times New Roman" w:hAnsi="Times New Roman"/>
          <w:sz w:val="22"/>
          <w:szCs w:val="22"/>
        </w:rPr>
        <w:t>presented</w:t>
      </w:r>
      <w:proofErr w:type="spellEnd"/>
      <w:r w:rsidRPr="00C76765">
        <w:rPr>
          <w:rFonts w:ascii="Times New Roman" w:hAnsi="Times New Roman"/>
          <w:sz w:val="22"/>
          <w:szCs w:val="22"/>
        </w:rPr>
        <w:t xml:space="preserve"> as per </w:t>
      </w:r>
      <w:proofErr w:type="spellStart"/>
      <w:r w:rsidRPr="00C76765">
        <w:rPr>
          <w:rFonts w:ascii="Times New Roman" w:hAnsi="Times New Roman"/>
          <w:sz w:val="22"/>
          <w:szCs w:val="22"/>
        </w:rPr>
        <w:t>template</w:t>
      </w:r>
      <w:proofErr w:type="spellEnd"/>
      <w:r w:rsidRPr="00C76765">
        <w:rPr>
          <w:rFonts w:ascii="Times New Roman" w:hAnsi="Times New Roman"/>
          <w:sz w:val="22"/>
          <w:szCs w:val="22"/>
        </w:rPr>
        <w:t xml:space="preserve"> (</w:t>
      </w:r>
      <w:r w:rsidR="000665DF" w:rsidRPr="00C76765">
        <w:rPr>
          <w:rFonts w:ascii="Times New Roman" w:hAnsi="Times New Roman"/>
          <w:sz w:val="22"/>
          <w:szCs w:val="22"/>
        </w:rPr>
        <w:t>A</w:t>
      </w:r>
      <w:r w:rsidRPr="00C76765">
        <w:rPr>
          <w:rFonts w:ascii="Times New Roman" w:hAnsi="Times New Roman"/>
          <w:sz w:val="22"/>
          <w:szCs w:val="22"/>
        </w:rPr>
        <w:t xml:space="preserve">nnex IV*, </w:t>
      </w:r>
      <w:r w:rsidR="000665DF" w:rsidRPr="00C76765">
        <w:rPr>
          <w:rFonts w:ascii="Times New Roman" w:hAnsi="Times New Roman"/>
          <w:sz w:val="22"/>
          <w:szCs w:val="22"/>
        </w:rPr>
        <w:t>B</w:t>
      </w:r>
      <w:r w:rsidRPr="00C76765">
        <w:rPr>
          <w:rFonts w:ascii="Times New Roman" w:hAnsi="Times New Roman"/>
          <w:sz w:val="22"/>
          <w:szCs w:val="22"/>
        </w:rPr>
        <w:t>udget breakdown),</w:t>
      </w:r>
      <w:r w:rsidR="000665DF" w:rsidRPr="00C76765">
        <w:rPr>
          <w:rFonts w:ascii="Times New Roman" w:hAnsi="Times New Roman"/>
          <w:sz w:val="22"/>
          <w:szCs w:val="22"/>
        </w:rPr>
        <w:t xml:space="preserve"> </w:t>
      </w:r>
      <w:proofErr w:type="spellStart"/>
      <w:r w:rsidR="000665DF" w:rsidRPr="00C76765">
        <w:rPr>
          <w:rFonts w:ascii="Times New Roman" w:hAnsi="Times New Roman"/>
          <w:sz w:val="22"/>
          <w:szCs w:val="22"/>
        </w:rPr>
        <w:t>adding</w:t>
      </w:r>
      <w:proofErr w:type="spellEnd"/>
      <w:r w:rsidR="000665DF" w:rsidRPr="00C76765">
        <w:rPr>
          <w:rFonts w:ascii="Times New Roman" w:hAnsi="Times New Roman"/>
          <w:sz w:val="22"/>
          <w:szCs w:val="22"/>
        </w:rPr>
        <w:t xml:space="preserve"> </w:t>
      </w:r>
      <w:proofErr w:type="spellStart"/>
      <w:r w:rsidRPr="00C76765">
        <w:rPr>
          <w:rFonts w:ascii="Times New Roman" w:hAnsi="Times New Roman"/>
          <w:sz w:val="22"/>
          <w:szCs w:val="22"/>
        </w:rPr>
        <w:t>separate</w:t>
      </w:r>
      <w:proofErr w:type="spellEnd"/>
      <w:r w:rsidRPr="00C76765">
        <w:rPr>
          <w:rFonts w:ascii="Times New Roman" w:hAnsi="Times New Roman"/>
          <w:sz w:val="22"/>
          <w:szCs w:val="22"/>
        </w:rPr>
        <w:t xml:space="preserve"> </w:t>
      </w:r>
      <w:proofErr w:type="spellStart"/>
      <w:r w:rsidRPr="00C76765">
        <w:rPr>
          <w:rFonts w:ascii="Times New Roman" w:hAnsi="Times New Roman"/>
          <w:sz w:val="22"/>
          <w:szCs w:val="22"/>
        </w:rPr>
        <w:t>sheets</w:t>
      </w:r>
      <w:proofErr w:type="spellEnd"/>
      <w:r w:rsidRPr="00C76765">
        <w:rPr>
          <w:rFonts w:ascii="Times New Roman" w:hAnsi="Times New Roman"/>
          <w:sz w:val="22"/>
          <w:szCs w:val="22"/>
        </w:rPr>
        <w:t xml:space="preserve"> for </w:t>
      </w:r>
      <w:proofErr w:type="spellStart"/>
      <w:r w:rsidRPr="00C76765">
        <w:rPr>
          <w:rFonts w:ascii="Times New Roman" w:hAnsi="Times New Roman"/>
          <w:sz w:val="22"/>
          <w:szCs w:val="22"/>
        </w:rPr>
        <w:t>details</w:t>
      </w:r>
      <w:proofErr w:type="spellEnd"/>
      <w:r w:rsidR="000665DF" w:rsidRPr="00C76765">
        <w:rPr>
          <w:rFonts w:ascii="Times New Roman" w:hAnsi="Times New Roman"/>
          <w:sz w:val="22"/>
          <w:szCs w:val="22"/>
        </w:rPr>
        <w:t xml:space="preserve"> if </w:t>
      </w:r>
      <w:proofErr w:type="spellStart"/>
      <w:r w:rsidR="000665DF" w:rsidRPr="00C76765">
        <w:rPr>
          <w:rFonts w:ascii="Times New Roman" w:hAnsi="Times New Roman"/>
          <w:sz w:val="22"/>
          <w:szCs w:val="22"/>
        </w:rPr>
        <w:t>necessary</w:t>
      </w:r>
      <w:proofErr w:type="spellEnd"/>
      <w:r w:rsidRPr="00C76765">
        <w:rPr>
          <w:rFonts w:ascii="Times New Roman" w:hAnsi="Times New Roman"/>
          <w:sz w:val="22"/>
          <w:szCs w:val="22"/>
        </w:rPr>
        <w:t>.</w:t>
      </w:r>
    </w:p>
    <w:p w14:paraId="257E33E3"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5994A8D"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E10023A" w14:textId="77777777" w:rsidR="0047783A" w:rsidRPr="00E82463" w:rsidRDefault="0047783A" w:rsidP="00AC07D4">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07322D9C"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B0C788A"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187908D2"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76542D16"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7CA394CE"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A90A2F7"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71F84793" w14:textId="77777777" w:rsidR="000D66C0" w:rsidRDefault="000D66C0" w:rsidP="0047783A">
      <w:pPr>
        <w:spacing w:after="0"/>
        <w:ind w:left="567"/>
        <w:jc w:val="both"/>
        <w:outlineLvl w:val="0"/>
        <w:rPr>
          <w:rFonts w:ascii="Times New Roman" w:hAnsi="Times New Roman"/>
          <w:sz w:val="22"/>
          <w:szCs w:val="22"/>
        </w:rPr>
      </w:pPr>
    </w:p>
    <w:p w14:paraId="5CDEBE5F"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683A38F9"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1CA888F8"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1"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89B43C6" w14:textId="5B2E229B" w:rsidR="0047783A" w:rsidRPr="00E82463" w:rsidRDefault="000B4323" w:rsidP="00AF3DD3">
      <w:pPr>
        <w:pStyle w:val="Heading1"/>
      </w:pPr>
      <w:bookmarkStart w:id="18" w:name="_Toc42488081"/>
      <w:r>
        <w:lastRenderedPageBreak/>
        <w:t xml:space="preserve">12. </w:t>
      </w:r>
      <w:r w:rsidR="0047783A" w:rsidRPr="00E82463">
        <w:t xml:space="preserve">Taxes and </w:t>
      </w:r>
      <w:proofErr w:type="spellStart"/>
      <w:r w:rsidR="0047783A" w:rsidRPr="00E82463">
        <w:t>other</w:t>
      </w:r>
      <w:proofErr w:type="spellEnd"/>
      <w:r w:rsidR="0047783A" w:rsidRPr="00E82463">
        <w:t xml:space="preserve"> charges</w:t>
      </w:r>
      <w:bookmarkEnd w:id="18"/>
    </w:p>
    <w:p w14:paraId="4783C6D1"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F141A92" w14:textId="0D491FB9" w:rsidR="00AD1E54" w:rsidRDefault="00AD1E54" w:rsidP="000D66C0">
      <w:pPr>
        <w:ind w:left="567"/>
        <w:jc w:val="both"/>
        <w:rPr>
          <w:rFonts w:ascii="Times New Roman" w:hAnsi="Times New Roman"/>
          <w:sz w:val="22"/>
        </w:rPr>
      </w:pPr>
      <w:r w:rsidRPr="00AD1E54">
        <w:rPr>
          <w:rFonts w:ascii="Times New Roman" w:hAnsi="Times New Roman"/>
          <w:sz w:val="22"/>
        </w:rPr>
        <w:t>The contract shall be exempt from all duties and taxes, including VAT. To be amended according to any agreement between the European Community and Bosnia and Herzegovina</w:t>
      </w:r>
      <w:r>
        <w:rPr>
          <w:rFonts w:ascii="Times New Roman" w:hAnsi="Times New Roman"/>
          <w:sz w:val="22"/>
        </w:rPr>
        <w:t>.</w:t>
      </w:r>
    </w:p>
    <w:p w14:paraId="396CC6F5" w14:textId="77777777" w:rsidR="003B6C72" w:rsidRDefault="005A616F" w:rsidP="000D66C0">
      <w:pPr>
        <w:ind w:left="567"/>
        <w:jc w:val="both"/>
        <w:rPr>
          <w:rFonts w:ascii="Times New Roman" w:hAnsi="Times New Roman"/>
          <w:sz w:val="22"/>
        </w:rPr>
      </w:pPr>
      <w:r w:rsidRPr="000B4323">
        <w:rPr>
          <w:rFonts w:ascii="Times New Roman" w:hAnsi="Times New Roman"/>
          <w:sz w:val="22"/>
          <w:szCs w:val="22"/>
        </w:rPr>
        <w:t>The European Commission and</w:t>
      </w:r>
      <w:r w:rsidRPr="00E82463">
        <w:rPr>
          <w:rFonts w:ascii="Times New Roman" w:hAnsi="Times New Roman"/>
          <w:sz w:val="22"/>
          <w:szCs w:val="22"/>
        </w:rPr>
        <w:t xml:space="preserve"> </w:t>
      </w:r>
      <w:r>
        <w:rPr>
          <w:rFonts w:ascii="Times New Roman" w:hAnsi="Times New Roman"/>
          <w:sz w:val="22"/>
          <w:szCs w:val="22"/>
        </w:rPr>
        <w:t>Bosnia and Herzegovina</w:t>
      </w:r>
      <w:r w:rsidRPr="00E82463">
        <w:rPr>
          <w:rFonts w:ascii="Times New Roman" w:hAnsi="Times New Roman"/>
          <w:sz w:val="22"/>
          <w:szCs w:val="22"/>
        </w:rPr>
        <w:t xml:space="preserve"> </w:t>
      </w:r>
      <w:r w:rsidRPr="000B4323">
        <w:rPr>
          <w:rFonts w:ascii="Times New Roman" w:hAnsi="Times New Roman"/>
          <w:sz w:val="22"/>
          <w:szCs w:val="22"/>
        </w:rPr>
        <w:t>have agreed in</w:t>
      </w:r>
      <w:r w:rsidRPr="00E82463">
        <w:rPr>
          <w:rFonts w:ascii="Times New Roman" w:hAnsi="Times New Roman"/>
          <w:sz w:val="22"/>
          <w:szCs w:val="22"/>
        </w:rPr>
        <w:t xml:space="preserve"> </w:t>
      </w:r>
      <w:r w:rsidR="003B6C72" w:rsidRPr="003B6C72">
        <w:rPr>
          <w:rFonts w:ascii="Times New Roman" w:hAnsi="Times New Roman"/>
          <w:sz w:val="22"/>
          <w:szCs w:val="22"/>
        </w:rPr>
        <w:t>the framework of the project financed from the IPA II fund in accordance with the framework agreement of IPA II "</w:t>
      </w:r>
      <w:r w:rsidR="003B6C72">
        <w:rPr>
          <w:rFonts w:ascii="Times New Roman" w:hAnsi="Times New Roman"/>
          <w:sz w:val="22"/>
          <w:szCs w:val="22"/>
        </w:rPr>
        <w:t>O</w:t>
      </w:r>
      <w:r w:rsidR="003B6C72" w:rsidRPr="003B6C72">
        <w:rPr>
          <w:rFonts w:ascii="Times New Roman" w:hAnsi="Times New Roman"/>
          <w:sz w:val="22"/>
          <w:szCs w:val="22"/>
        </w:rPr>
        <w:t xml:space="preserve">fficial gazette of </w:t>
      </w:r>
      <w:r w:rsidR="003B6C72">
        <w:rPr>
          <w:rFonts w:ascii="Times New Roman" w:hAnsi="Times New Roman"/>
          <w:sz w:val="22"/>
          <w:szCs w:val="22"/>
        </w:rPr>
        <w:t>B</w:t>
      </w:r>
      <w:r w:rsidR="003B6C72" w:rsidRPr="003B6C72">
        <w:rPr>
          <w:rFonts w:ascii="Times New Roman" w:hAnsi="Times New Roman"/>
          <w:sz w:val="22"/>
          <w:szCs w:val="22"/>
        </w:rPr>
        <w:t xml:space="preserve">osnia and </w:t>
      </w:r>
      <w:r w:rsidR="003B6C72">
        <w:rPr>
          <w:rFonts w:ascii="Times New Roman" w:hAnsi="Times New Roman"/>
          <w:sz w:val="22"/>
          <w:szCs w:val="22"/>
        </w:rPr>
        <w:t>H</w:t>
      </w:r>
      <w:r w:rsidR="003B6C72" w:rsidRPr="003B6C72">
        <w:rPr>
          <w:rFonts w:ascii="Times New Roman" w:hAnsi="Times New Roman"/>
          <w:sz w:val="22"/>
          <w:szCs w:val="22"/>
        </w:rPr>
        <w:t xml:space="preserve">erzegovina - international agreements", </w:t>
      </w:r>
      <w:r w:rsidR="003B6C72" w:rsidRPr="003B6C72">
        <w:rPr>
          <w:rFonts w:ascii="Times New Roman" w:hAnsi="Times New Roman"/>
          <w:sz w:val="22"/>
        </w:rPr>
        <w:t xml:space="preserve">number 6/15 </w:t>
      </w:r>
      <w:r w:rsidRPr="000B4323">
        <w:rPr>
          <w:rFonts w:ascii="Times New Roman" w:hAnsi="Times New Roman"/>
          <w:sz w:val="22"/>
        </w:rPr>
        <w:t>to allow</w:t>
      </w:r>
      <w:r w:rsidRPr="003B6C72">
        <w:rPr>
          <w:rFonts w:ascii="Times New Roman" w:hAnsi="Times New Roman"/>
          <w:sz w:val="22"/>
        </w:rPr>
        <w:t xml:space="preserve"> </w:t>
      </w:r>
      <w:r w:rsidRPr="000B4323">
        <w:rPr>
          <w:rFonts w:ascii="Times New Roman" w:hAnsi="Times New Roman"/>
          <w:sz w:val="22"/>
        </w:rPr>
        <w:t>full exemption from the following taxes</w:t>
      </w:r>
      <w:r w:rsidR="003B6C72" w:rsidRPr="003B6C72">
        <w:rPr>
          <w:rFonts w:ascii="Times New Roman" w:hAnsi="Times New Roman"/>
          <w:sz w:val="22"/>
        </w:rPr>
        <w:t>:</w:t>
      </w:r>
      <w:r w:rsidRPr="003B6C72">
        <w:rPr>
          <w:rFonts w:ascii="Times New Roman" w:hAnsi="Times New Roman"/>
          <w:sz w:val="22"/>
        </w:rPr>
        <w:t xml:space="preserve"> </w:t>
      </w:r>
      <w:r w:rsidR="003B6C72" w:rsidRPr="00AD1E54">
        <w:rPr>
          <w:rFonts w:ascii="Times New Roman" w:hAnsi="Times New Roman"/>
          <w:sz w:val="22"/>
        </w:rPr>
        <w:t>duties and taxes, including VAT</w:t>
      </w:r>
      <w:r w:rsidRPr="003B6C72">
        <w:rPr>
          <w:rFonts w:ascii="Times New Roman" w:hAnsi="Times New Roman"/>
          <w:sz w:val="22"/>
        </w:rPr>
        <w:t xml:space="preserve">. </w:t>
      </w:r>
    </w:p>
    <w:p w14:paraId="4952A6EA" w14:textId="1798380B" w:rsidR="005A616F" w:rsidRPr="003B6C72" w:rsidRDefault="003B6C72" w:rsidP="000D66C0">
      <w:pPr>
        <w:ind w:left="567"/>
        <w:jc w:val="both"/>
        <w:rPr>
          <w:rFonts w:ascii="Times New Roman" w:hAnsi="Times New Roman"/>
          <w:sz w:val="22"/>
        </w:rPr>
      </w:pPr>
      <w:r>
        <w:rPr>
          <w:rFonts w:ascii="Times New Roman" w:hAnsi="Times New Roman"/>
          <w:sz w:val="22"/>
        </w:rPr>
        <w:t xml:space="preserve">in accordance with the latter, </w:t>
      </w:r>
      <w:r w:rsidRPr="000B4323">
        <w:rPr>
          <w:rFonts w:ascii="Times New Roman" w:hAnsi="Times New Roman"/>
          <w:sz w:val="22"/>
          <w:szCs w:val="22"/>
        </w:rPr>
        <w:t xml:space="preserve">The European Commission </w:t>
      </w:r>
      <w:r>
        <w:rPr>
          <w:rFonts w:ascii="Times New Roman" w:hAnsi="Times New Roman"/>
          <w:sz w:val="22"/>
          <w:szCs w:val="22"/>
        </w:rPr>
        <w:t xml:space="preserve">issued </w:t>
      </w:r>
      <w:r w:rsidRPr="000B4323">
        <w:rPr>
          <w:rFonts w:ascii="Times New Roman" w:hAnsi="Times New Roman"/>
          <w:sz w:val="22"/>
        </w:rPr>
        <w:t>Certificate IPA II DEU 2022/608</w:t>
      </w:r>
      <w:r>
        <w:rPr>
          <w:rFonts w:ascii="Times New Roman" w:hAnsi="Times New Roman"/>
          <w:sz w:val="22"/>
        </w:rPr>
        <w:t>6917 to CPCD</w:t>
      </w:r>
      <w:r w:rsidRPr="000B4323">
        <w:rPr>
          <w:rFonts w:ascii="Times New Roman" w:hAnsi="Times New Roman"/>
          <w:sz w:val="22"/>
        </w:rPr>
        <w:t xml:space="preserve"> to fully </w:t>
      </w:r>
      <w:r w:rsidRPr="002D400D">
        <w:rPr>
          <w:rFonts w:ascii="Times New Roman" w:hAnsi="Times New Roman"/>
          <w:sz w:val="22"/>
        </w:rPr>
        <w:t xml:space="preserve">exempt </w:t>
      </w:r>
      <w:r w:rsidRPr="000B4323">
        <w:rPr>
          <w:rFonts w:ascii="Times New Roman" w:hAnsi="Times New Roman"/>
          <w:sz w:val="22"/>
        </w:rPr>
        <w:t>the Value Added Tax (VAT)</w:t>
      </w:r>
      <w:r>
        <w:rPr>
          <w:rFonts w:ascii="Times New Roman" w:hAnsi="Times New Roman"/>
          <w:sz w:val="22"/>
        </w:rPr>
        <w:t xml:space="preserve"> </w:t>
      </w:r>
      <w:r w:rsidRPr="000B4323">
        <w:rPr>
          <w:rFonts w:ascii="Times New Roman" w:hAnsi="Times New Roman"/>
          <w:sz w:val="22"/>
        </w:rPr>
        <w:t xml:space="preserve">in accordance with Article 29, paragraph 2 of the </w:t>
      </w:r>
      <w:r>
        <w:rPr>
          <w:rFonts w:ascii="Times New Roman" w:hAnsi="Times New Roman"/>
          <w:sz w:val="22"/>
        </w:rPr>
        <w:t xml:space="preserve">BH </w:t>
      </w:r>
      <w:r w:rsidRPr="000B4323">
        <w:rPr>
          <w:rFonts w:ascii="Times New Roman" w:hAnsi="Times New Roman"/>
          <w:sz w:val="22"/>
        </w:rPr>
        <w:t>Law on Value Added Tax</w:t>
      </w:r>
      <w:r>
        <w:rPr>
          <w:rFonts w:ascii="Times New Roman" w:hAnsi="Times New Roman"/>
          <w:sz w:val="22"/>
        </w:rPr>
        <w:t>.</w:t>
      </w:r>
    </w:p>
    <w:p w14:paraId="4C5DCFAD" w14:textId="77777777" w:rsidR="003B6C72" w:rsidRDefault="003B6C72" w:rsidP="000D66C0">
      <w:pPr>
        <w:ind w:left="567"/>
        <w:jc w:val="both"/>
        <w:rPr>
          <w:rFonts w:ascii="Times New Roman" w:hAnsi="Times New Roman"/>
          <w:sz w:val="22"/>
        </w:rPr>
      </w:pPr>
    </w:p>
    <w:p w14:paraId="6DD84F69" w14:textId="718F2AEB" w:rsidR="0047783A" w:rsidRPr="00C348C0" w:rsidRDefault="00C900E2" w:rsidP="00AF3DD3">
      <w:pPr>
        <w:pStyle w:val="Heading1"/>
      </w:pPr>
      <w:bookmarkStart w:id="19" w:name="_Toc42488082"/>
      <w:r>
        <w:t xml:space="preserve">13. </w:t>
      </w:r>
      <w:proofErr w:type="spellStart"/>
      <w:r w:rsidR="0047783A" w:rsidRPr="00C348C0">
        <w:t>Additional</w:t>
      </w:r>
      <w:proofErr w:type="spellEnd"/>
      <w:r w:rsidR="0047783A" w:rsidRPr="00C348C0">
        <w:t xml:space="preserve"> information </w:t>
      </w:r>
      <w:proofErr w:type="spellStart"/>
      <w:r w:rsidR="0047783A" w:rsidRPr="00C348C0">
        <w:t>before</w:t>
      </w:r>
      <w:proofErr w:type="spellEnd"/>
      <w:r w:rsidR="0047783A" w:rsidRPr="00C348C0">
        <w:t xml:space="preserve"> the deadline for </w:t>
      </w:r>
      <w:proofErr w:type="spellStart"/>
      <w:r w:rsidR="0047783A" w:rsidRPr="00C348C0">
        <w:t>submission</w:t>
      </w:r>
      <w:proofErr w:type="spellEnd"/>
      <w:r w:rsidR="0047783A" w:rsidRPr="00C348C0">
        <w:t xml:space="preserve"> of tenders</w:t>
      </w:r>
      <w:bookmarkEnd w:id="19"/>
    </w:p>
    <w:p w14:paraId="56FBE34D" w14:textId="0F9888BF" w:rsidR="3E1BF8D5" w:rsidRDefault="1B46EB89" w:rsidP="234AAB85">
      <w:pPr>
        <w:spacing w:before="0" w:afterLines="60" w:after="144"/>
        <w:ind w:left="540"/>
        <w:jc w:val="both"/>
        <w:rPr>
          <w:rFonts w:ascii="Times New Roman" w:hAnsi="Times New Roman"/>
          <w:sz w:val="22"/>
          <w:szCs w:val="22"/>
        </w:rPr>
      </w:pPr>
      <w:r w:rsidRPr="35F261BE">
        <w:rPr>
          <w:rFonts w:ascii="Times New Roman" w:hAnsi="Times New Roman"/>
          <w:sz w:val="22"/>
          <w:szCs w:val="22"/>
        </w:rPr>
        <w:t xml:space="preserve">Any request for additional information must be made in writing </w:t>
      </w:r>
      <w:r w:rsidRPr="5E5557F3">
        <w:rPr>
          <w:rFonts w:ascii="Times New Roman" w:hAnsi="Times New Roman"/>
          <w:sz w:val="22"/>
          <w:szCs w:val="22"/>
        </w:rPr>
        <w:t xml:space="preserve">via e-mail: </w:t>
      </w:r>
      <w:hyperlink r:id="rId12" w:history="1">
        <w:hyperlink r:id="rId13" w:history="1">
          <w:r w:rsidR="63214132" w:rsidRPr="42C13D86">
            <w:rPr>
              <w:rFonts w:ascii="Times New Roman" w:hAnsi="Times New Roman"/>
              <w:sz w:val="22"/>
              <w:szCs w:val="22"/>
            </w:rPr>
            <w:t>adnan.mev</w:t>
          </w:r>
          <w:r w:rsidR="77A1C235" w:rsidRPr="42C13D86">
            <w:rPr>
              <w:rFonts w:ascii="Times New Roman" w:hAnsi="Times New Roman"/>
              <w:sz w:val="22"/>
              <w:szCs w:val="22"/>
            </w:rPr>
            <w:t>ic@cpcd.ba</w:t>
          </w:r>
        </w:hyperlink>
      </w:hyperlink>
      <w:r w:rsidR="77A1C235" w:rsidRPr="234AAB85">
        <w:rPr>
          <w:rFonts w:ascii="Times New Roman" w:hAnsi="Times New Roman"/>
          <w:sz w:val="22"/>
          <w:szCs w:val="22"/>
        </w:rPr>
        <w:t xml:space="preserve"> </w:t>
      </w:r>
      <w:r w:rsidR="13664F48" w:rsidRPr="234AAB85">
        <w:rPr>
          <w:rFonts w:ascii="Times New Roman" w:hAnsi="Times New Roman"/>
          <w:sz w:val="22"/>
          <w:szCs w:val="22"/>
        </w:rPr>
        <w:t>specifying the publication reference and the contract title</w:t>
      </w:r>
      <w:r w:rsidR="77A1C235" w:rsidRPr="42C13D86">
        <w:rPr>
          <w:rFonts w:ascii="Times New Roman" w:hAnsi="Times New Roman"/>
          <w:sz w:val="22"/>
          <w:szCs w:val="22"/>
        </w:rPr>
        <w:t xml:space="preserve"> at</w:t>
      </w:r>
      <w:r w:rsidR="6BAEDE00" w:rsidRPr="53BA1B42">
        <w:rPr>
          <w:rFonts w:ascii="Times New Roman" w:hAnsi="Times New Roman"/>
          <w:sz w:val="22"/>
          <w:szCs w:val="22"/>
        </w:rPr>
        <w:t xml:space="preserve"> </w:t>
      </w:r>
      <w:r w:rsidRPr="35F261BE">
        <w:rPr>
          <w:rFonts w:ascii="Times New Roman" w:hAnsi="Times New Roman"/>
          <w:sz w:val="22"/>
          <w:szCs w:val="22"/>
        </w:rPr>
        <w:t xml:space="preserve">the latest 21 days before the deadline for submission of tenders stated at section </w:t>
      </w:r>
      <w:r w:rsidRPr="501A483F">
        <w:rPr>
          <w:rFonts w:ascii="Times New Roman" w:hAnsi="Times New Roman"/>
          <w:sz w:val="22"/>
          <w:szCs w:val="22"/>
        </w:rPr>
        <w:t>2.</w:t>
      </w:r>
      <w:r w:rsidR="4C84B42E" w:rsidRPr="501A483F">
        <w:rPr>
          <w:rFonts w:ascii="Times New Roman" w:hAnsi="Times New Roman"/>
          <w:sz w:val="22"/>
          <w:szCs w:val="22"/>
        </w:rPr>
        <w:t xml:space="preserve"> </w:t>
      </w:r>
      <w:r w:rsidR="4C84B42E" w:rsidRPr="234AAB85">
        <w:rPr>
          <w:rFonts w:ascii="Times New Roman" w:hAnsi="Times New Roman"/>
          <w:sz w:val="22"/>
          <w:szCs w:val="22"/>
        </w:rPr>
        <w:t>Timetable.</w:t>
      </w:r>
    </w:p>
    <w:p w14:paraId="76F1DEEB" w14:textId="17B0EBEB" w:rsidR="00172CC0" w:rsidRDefault="1B46EB89" w:rsidP="00DC000F">
      <w:pPr>
        <w:spacing w:before="0" w:afterLines="60" w:after="144"/>
        <w:ind w:left="540"/>
        <w:jc w:val="both"/>
        <w:rPr>
          <w:rFonts w:ascii="Times New Roman" w:hAnsi="Times New Roman"/>
          <w:sz w:val="22"/>
          <w:szCs w:val="22"/>
        </w:rPr>
      </w:pPr>
      <w:r w:rsidRPr="35F261BE">
        <w:rPr>
          <w:rFonts w:ascii="Times New Roman" w:hAnsi="Times New Roman"/>
          <w:sz w:val="22"/>
          <w:szCs w:val="22"/>
        </w:rPr>
        <w:t xml:space="preserve">The contracting authority has no obligation to provide clarifications after this </w:t>
      </w:r>
      <w:proofErr w:type="spellStart"/>
      <w:proofErr w:type="gramStart"/>
      <w:r w:rsidRPr="35F261BE">
        <w:rPr>
          <w:rFonts w:ascii="Times New Roman" w:hAnsi="Times New Roman"/>
          <w:sz w:val="22"/>
          <w:szCs w:val="22"/>
        </w:rPr>
        <w:t>date.</w:t>
      </w:r>
      <w:bookmarkStart w:id="20" w:name="_Toc42488083"/>
      <w:r w:rsidR="003B6C72" w:rsidRPr="28D14E10">
        <w:rPr>
          <w:rFonts w:ascii="Times New Roman" w:hAnsi="Times New Roman"/>
          <w:sz w:val="22"/>
          <w:szCs w:val="22"/>
        </w:rPr>
        <w:t>Any</w:t>
      </w:r>
      <w:proofErr w:type="spellEnd"/>
      <w:proofErr w:type="gramEnd"/>
      <w:r w:rsidR="003B6C72" w:rsidRPr="003B6C72">
        <w:rPr>
          <w:rFonts w:ascii="Times New Roman" w:hAnsi="Times New Roman"/>
          <w:bCs/>
          <w:iCs/>
          <w:sz w:val="22"/>
          <w:szCs w:val="22"/>
        </w:rPr>
        <w:t xml:space="preserve"> prospective tenderers seeking to arrange individual meetings with either the contracting authority and/or the European Commission during the tender period may be excluded from the tender procedure.</w:t>
      </w:r>
    </w:p>
    <w:p w14:paraId="4A8861D9" w14:textId="63227E0C" w:rsidR="0047783A" w:rsidRDefault="00DC000F" w:rsidP="00AF3DD3">
      <w:pPr>
        <w:pStyle w:val="Heading1"/>
      </w:pPr>
      <w:r>
        <w:t xml:space="preserve">14. </w:t>
      </w:r>
      <w:r w:rsidR="0047783A" w:rsidRPr="00E82463">
        <w:t xml:space="preserve">Clarification </w:t>
      </w:r>
      <w:proofErr w:type="gramStart"/>
      <w:r w:rsidR="0047783A" w:rsidRPr="00E82463">
        <w:t>meeting</w:t>
      </w:r>
      <w:proofErr w:type="gramEnd"/>
      <w:r w:rsidR="0047783A" w:rsidRPr="00E82463">
        <w:t xml:space="preserve"> / site </w:t>
      </w:r>
      <w:proofErr w:type="spellStart"/>
      <w:r w:rsidR="0047783A" w:rsidRPr="00E82463">
        <w:t>visit</w:t>
      </w:r>
      <w:bookmarkEnd w:id="20"/>
      <w:proofErr w:type="spellEnd"/>
    </w:p>
    <w:p w14:paraId="77AA4679" w14:textId="26EA30EB" w:rsidR="00172CC0" w:rsidRPr="00172CC0" w:rsidRDefault="00172CC0" w:rsidP="00BC3A13">
      <w:pPr>
        <w:pStyle w:val="Heading2"/>
        <w:keepLines/>
        <w:ind w:left="567" w:hanging="567"/>
        <w:jc w:val="both"/>
        <w:rPr>
          <w:rFonts w:ascii="Times New Roman" w:hAnsi="Times New Roman"/>
          <w:sz w:val="22"/>
          <w:szCs w:val="22"/>
          <w:lang w:val="en-GB"/>
        </w:rPr>
      </w:pPr>
      <w:bookmarkStart w:id="21" w:name="_Toc42488084"/>
      <w:r w:rsidRPr="530AF300">
        <w:rPr>
          <w:rFonts w:ascii="Times New Roman" w:hAnsi="Times New Roman"/>
          <w:sz w:val="22"/>
          <w:szCs w:val="22"/>
          <w:lang w:val="en-GB"/>
        </w:rPr>
        <w:t>14.1</w:t>
      </w:r>
      <w:r>
        <w:tab/>
      </w:r>
      <w:r w:rsidRPr="530AF300">
        <w:rPr>
          <w:rFonts w:ascii="Times New Roman" w:hAnsi="Times New Roman"/>
          <w:sz w:val="22"/>
          <w:szCs w:val="22"/>
          <w:lang w:val="en-GB"/>
        </w:rPr>
        <w:t>No clarification meeting/site visit planned. Visits by individual prospective tenderers during the tender period cannot be organised.</w:t>
      </w:r>
    </w:p>
    <w:p w14:paraId="1AAE6436" w14:textId="71A05926" w:rsidR="0047783A" w:rsidRPr="00E82463" w:rsidRDefault="00DC000F" w:rsidP="00AF3DD3">
      <w:pPr>
        <w:pStyle w:val="Heading1"/>
      </w:pPr>
      <w:r>
        <w:t xml:space="preserve">15. </w:t>
      </w:r>
      <w:r w:rsidR="0047783A" w:rsidRPr="00E82463">
        <w:t xml:space="preserve">Alteration or </w:t>
      </w:r>
      <w:proofErr w:type="spellStart"/>
      <w:r w:rsidR="0047783A" w:rsidRPr="00E82463">
        <w:t>withdrawal</w:t>
      </w:r>
      <w:proofErr w:type="spellEnd"/>
      <w:r w:rsidR="0047783A" w:rsidRPr="00E82463">
        <w:t xml:space="preserve"> of tenders</w:t>
      </w:r>
      <w:bookmarkEnd w:id="21"/>
    </w:p>
    <w:p w14:paraId="2F473B6B"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ABF3C8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7581096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25203B6" w14:textId="546EA3EB" w:rsidR="0047783A" w:rsidRPr="00E82463" w:rsidRDefault="00EA25F7" w:rsidP="00AF3DD3">
      <w:pPr>
        <w:pStyle w:val="Heading1"/>
      </w:pPr>
      <w:bookmarkStart w:id="22" w:name="_Toc42488085"/>
      <w:r>
        <w:t xml:space="preserve">16. </w:t>
      </w:r>
      <w:proofErr w:type="spellStart"/>
      <w:r w:rsidR="0047783A" w:rsidRPr="00E82463">
        <w:t>Costs</w:t>
      </w:r>
      <w:proofErr w:type="spellEnd"/>
      <w:r w:rsidR="0047783A" w:rsidRPr="00E82463">
        <w:t xml:space="preserve"> of </w:t>
      </w:r>
      <w:proofErr w:type="spellStart"/>
      <w:r w:rsidR="0047783A" w:rsidRPr="00E82463">
        <w:t>preparing</w:t>
      </w:r>
      <w:proofErr w:type="spellEnd"/>
      <w:r w:rsidR="0047783A" w:rsidRPr="00E82463">
        <w:t xml:space="preserve"> tenders</w:t>
      </w:r>
      <w:bookmarkEnd w:id="22"/>
    </w:p>
    <w:p w14:paraId="4F655AEC"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7E5DE8AC" w14:textId="02A5452E" w:rsidR="0047783A" w:rsidRPr="00E82463" w:rsidRDefault="004C709C" w:rsidP="00AF3DD3">
      <w:pPr>
        <w:pStyle w:val="Heading1"/>
      </w:pPr>
      <w:bookmarkStart w:id="23" w:name="_Toc42488086"/>
      <w:r>
        <w:lastRenderedPageBreak/>
        <w:t xml:space="preserve">17. </w:t>
      </w:r>
      <w:proofErr w:type="spellStart"/>
      <w:r w:rsidR="0047783A" w:rsidRPr="00E82463">
        <w:t>Ownership</w:t>
      </w:r>
      <w:proofErr w:type="spellEnd"/>
      <w:r w:rsidR="0047783A" w:rsidRPr="00E82463">
        <w:t xml:space="preserve"> of tenders</w:t>
      </w:r>
      <w:bookmarkEnd w:id="23"/>
    </w:p>
    <w:p w14:paraId="73B3FFA0"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5B6281C1" w14:textId="70268ADC" w:rsidR="0047783A" w:rsidRPr="00E82463" w:rsidRDefault="00AF3DD3" w:rsidP="00AF3DD3">
      <w:pPr>
        <w:pStyle w:val="Heading1"/>
      </w:pPr>
      <w:bookmarkStart w:id="24" w:name="_Toc42488087"/>
      <w:r>
        <w:t xml:space="preserve">18. </w:t>
      </w:r>
      <w:proofErr w:type="spellStart"/>
      <w:r w:rsidR="0047783A" w:rsidRPr="00E82463">
        <w:t>Joint venture</w:t>
      </w:r>
      <w:proofErr w:type="spellEnd"/>
      <w:r w:rsidR="0047783A" w:rsidRPr="00E82463">
        <w:t xml:space="preserve"> or consortium</w:t>
      </w:r>
      <w:bookmarkEnd w:id="24"/>
    </w:p>
    <w:p w14:paraId="6D18A0D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4DFBFE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76D30DA9" w14:textId="3DC47A0F" w:rsidR="0047783A" w:rsidRPr="00E82463" w:rsidRDefault="00AF3DD3" w:rsidP="00AF3DD3">
      <w:pPr>
        <w:pStyle w:val="Heading1"/>
      </w:pPr>
      <w:bookmarkStart w:id="25" w:name="_Toc42488088"/>
      <w:r>
        <w:t xml:space="preserve">19. </w:t>
      </w:r>
      <w:proofErr w:type="spellStart"/>
      <w:r w:rsidR="0047783A" w:rsidRPr="00E82463">
        <w:t>Opening</w:t>
      </w:r>
      <w:proofErr w:type="spellEnd"/>
      <w:r w:rsidR="0047783A" w:rsidRPr="00E82463">
        <w:t xml:space="preserve"> of tenders</w:t>
      </w:r>
      <w:bookmarkEnd w:id="25"/>
    </w:p>
    <w:p w14:paraId="19C0046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676C97F" w14:textId="63B7D993"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086494" w:rsidRPr="00BC3A13">
        <w:rPr>
          <w:rFonts w:ascii="Times New Roman" w:hAnsi="Times New Roman"/>
          <w:b/>
          <w:bCs/>
          <w:sz w:val="22"/>
          <w:lang w:val="en-GB"/>
        </w:rPr>
        <w:t>February 27</w:t>
      </w:r>
      <w:r w:rsidR="00086494" w:rsidRPr="00BC3A13">
        <w:rPr>
          <w:rFonts w:ascii="Times New Roman" w:hAnsi="Times New Roman"/>
          <w:b/>
          <w:bCs/>
          <w:sz w:val="22"/>
          <w:vertAlign w:val="superscript"/>
          <w:lang w:val="en-GB"/>
        </w:rPr>
        <w:t>th</w:t>
      </w:r>
      <w:proofErr w:type="gramStart"/>
      <w:r w:rsidR="00086494" w:rsidRPr="00BC3A13">
        <w:rPr>
          <w:rFonts w:ascii="Times New Roman" w:hAnsi="Times New Roman"/>
          <w:b/>
          <w:bCs/>
          <w:sz w:val="22"/>
          <w:lang w:val="en-GB"/>
        </w:rPr>
        <w:t xml:space="preserve"> </w:t>
      </w:r>
      <w:r w:rsidR="00AF5E8C" w:rsidRPr="00BC3A13">
        <w:rPr>
          <w:rFonts w:ascii="Times New Roman" w:hAnsi="Times New Roman"/>
          <w:b/>
          <w:bCs/>
          <w:sz w:val="22"/>
          <w:lang w:val="en-GB"/>
        </w:rPr>
        <w:t>2023</w:t>
      </w:r>
      <w:proofErr w:type="gramEnd"/>
      <w:r w:rsidR="00AF5E8C" w:rsidRPr="00BC3A13">
        <w:rPr>
          <w:rFonts w:ascii="Times New Roman" w:hAnsi="Times New Roman"/>
          <w:b/>
          <w:bCs/>
          <w:sz w:val="22"/>
          <w:lang w:val="en-GB"/>
        </w:rPr>
        <w:t xml:space="preserve"> at 11:00</w:t>
      </w:r>
      <w:r w:rsidRPr="00E82463">
        <w:rPr>
          <w:rFonts w:ascii="Times New Roman" w:hAnsi="Times New Roman"/>
          <w:sz w:val="22"/>
          <w:lang w:val="en-GB"/>
        </w:rPr>
        <w:t xml:space="preserve"> at </w:t>
      </w:r>
      <w:r w:rsidR="00AF5E8C">
        <w:rPr>
          <w:rFonts w:ascii="Times New Roman" w:hAnsi="Times New Roman"/>
          <w:sz w:val="22"/>
          <w:lang w:val="en-GB"/>
        </w:rPr>
        <w:t xml:space="preserve">premises of the </w:t>
      </w:r>
      <w:proofErr w:type="spellStart"/>
      <w:r w:rsidR="00AF5E8C" w:rsidRPr="00A75432">
        <w:rPr>
          <w:rFonts w:ascii="Times New Roman" w:hAnsi="Times New Roman"/>
          <w:sz w:val="22"/>
          <w:lang w:val="en-GB"/>
        </w:rPr>
        <w:t>Centar</w:t>
      </w:r>
      <w:proofErr w:type="spellEnd"/>
      <w:r w:rsidR="00AF5E8C" w:rsidRPr="00A75432">
        <w:rPr>
          <w:rFonts w:ascii="Times New Roman" w:hAnsi="Times New Roman"/>
          <w:sz w:val="22"/>
          <w:lang w:val="en-GB"/>
        </w:rPr>
        <w:t xml:space="preserve"> za </w:t>
      </w:r>
      <w:proofErr w:type="spellStart"/>
      <w:r w:rsidR="00AF5E8C" w:rsidRPr="00A75432">
        <w:rPr>
          <w:rFonts w:ascii="Times New Roman" w:hAnsi="Times New Roman"/>
          <w:sz w:val="22"/>
          <w:lang w:val="en-GB"/>
        </w:rPr>
        <w:t>promociju</w:t>
      </w:r>
      <w:proofErr w:type="spellEnd"/>
      <w:r w:rsidR="00AF5E8C" w:rsidRPr="00A75432">
        <w:rPr>
          <w:rFonts w:ascii="Times New Roman" w:hAnsi="Times New Roman"/>
          <w:sz w:val="22"/>
          <w:lang w:val="en-GB"/>
        </w:rPr>
        <w:t xml:space="preserve"> </w:t>
      </w:r>
      <w:proofErr w:type="spellStart"/>
      <w:r w:rsidR="00AF5E8C" w:rsidRPr="00A75432">
        <w:rPr>
          <w:rFonts w:ascii="Times New Roman" w:hAnsi="Times New Roman"/>
          <w:sz w:val="22"/>
          <w:lang w:val="en-GB"/>
        </w:rPr>
        <w:t>civilnog</w:t>
      </w:r>
      <w:proofErr w:type="spellEnd"/>
      <w:r w:rsidR="00AF5E8C" w:rsidRPr="00A75432">
        <w:rPr>
          <w:rFonts w:ascii="Times New Roman" w:hAnsi="Times New Roman"/>
          <w:sz w:val="22"/>
          <w:lang w:val="en-GB"/>
        </w:rPr>
        <w:t xml:space="preserve"> </w:t>
      </w:r>
      <w:proofErr w:type="spellStart"/>
      <w:r w:rsidR="00AF5E8C" w:rsidRPr="00A75432">
        <w:rPr>
          <w:rFonts w:ascii="Times New Roman" w:hAnsi="Times New Roman"/>
          <w:sz w:val="22"/>
          <w:lang w:val="en-GB"/>
        </w:rPr>
        <w:t>društva</w:t>
      </w:r>
      <w:proofErr w:type="spellEnd"/>
      <w:r w:rsidR="00566DB7" w:rsidRPr="00A75432">
        <w:rPr>
          <w:rFonts w:ascii="Times New Roman" w:hAnsi="Times New Roman"/>
          <w:sz w:val="22"/>
          <w:lang w:val="en-GB"/>
        </w:rPr>
        <w:t xml:space="preserve">, </w:t>
      </w:r>
      <w:proofErr w:type="spellStart"/>
      <w:r w:rsidR="00566DB7" w:rsidRPr="00A75432">
        <w:rPr>
          <w:rFonts w:ascii="Times New Roman" w:hAnsi="Times New Roman"/>
          <w:sz w:val="22"/>
          <w:lang w:val="en-GB"/>
        </w:rPr>
        <w:t>Marka</w:t>
      </w:r>
      <w:proofErr w:type="spellEnd"/>
      <w:r w:rsidR="00566DB7" w:rsidRPr="00A75432">
        <w:rPr>
          <w:rFonts w:ascii="Times New Roman" w:hAnsi="Times New Roman"/>
          <w:sz w:val="22"/>
          <w:lang w:val="en-GB"/>
        </w:rPr>
        <w:t xml:space="preserve"> </w:t>
      </w:r>
      <w:proofErr w:type="spellStart"/>
      <w:r w:rsidR="00566DB7" w:rsidRPr="00A75432">
        <w:rPr>
          <w:rFonts w:ascii="Times New Roman" w:hAnsi="Times New Roman"/>
          <w:sz w:val="22"/>
          <w:lang w:val="en-GB"/>
        </w:rPr>
        <w:t>Marulića</w:t>
      </w:r>
      <w:proofErr w:type="spellEnd"/>
      <w:r w:rsidR="00566DB7" w:rsidRPr="00A75432">
        <w:rPr>
          <w:rFonts w:ascii="Times New Roman" w:hAnsi="Times New Roman"/>
          <w:sz w:val="22"/>
          <w:lang w:val="en-GB"/>
        </w:rPr>
        <w:t xml:space="preserve"> 2/III, 71000 Sarajevo</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461D0FA9"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63EEB06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56F2D38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CAA005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0DCE89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15D2FB63" w14:textId="68D329F5" w:rsidR="0047783A" w:rsidRPr="00E82463" w:rsidRDefault="00AF3DD3" w:rsidP="00AF3DD3">
      <w:pPr>
        <w:pStyle w:val="Heading1"/>
      </w:pPr>
      <w:bookmarkStart w:id="26" w:name="_Toc42488089"/>
      <w:r>
        <w:t xml:space="preserve">20. </w:t>
      </w:r>
      <w:r w:rsidR="0047783A" w:rsidRPr="00E82463">
        <w:t>Evaluation of tenders</w:t>
      </w:r>
      <w:bookmarkEnd w:id="26"/>
    </w:p>
    <w:p w14:paraId="5A02D05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38FF8F7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3F2FBDB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58E0E7E"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5CEB8A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768F10C5"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9834C8D"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6D1CA825"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7F6B74FF"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87447A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7FEDDCF5"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6342968B"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0C962FE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78B9AAB4"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05D6B527"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lastRenderedPageBreak/>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18F0531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6B05C7D" w14:textId="77777777" w:rsidR="0047783A" w:rsidRPr="00E82463" w:rsidRDefault="0047783A" w:rsidP="000402D0">
      <w:pPr>
        <w:ind w:left="810"/>
        <w:jc w:val="both"/>
      </w:pPr>
      <w:r w:rsidRPr="00FC6A15">
        <w:rPr>
          <w:rFonts w:ascii="Times New Roman" w:hAnsi="Times New Roman"/>
          <w:sz w:val="22"/>
        </w:rPr>
        <w:t>Variant solutions will not be taken into consideration.</w:t>
      </w:r>
    </w:p>
    <w:p w14:paraId="46D91E06" w14:textId="1F0265CF" w:rsidR="0047783A"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A0884CD" w14:textId="3AF9DCD2" w:rsidR="009351B7" w:rsidRPr="009351B7" w:rsidRDefault="009351B7" w:rsidP="000402D0">
      <w:pPr>
        <w:ind w:left="900"/>
        <w:rPr>
          <w:rFonts w:ascii="Times New Roman" w:hAnsi="Times New Roman"/>
          <w:sz w:val="22"/>
          <w:szCs w:val="22"/>
        </w:rPr>
      </w:pPr>
      <w:r w:rsidRPr="009351B7">
        <w:rPr>
          <w:rFonts w:ascii="Times New Roman" w:hAnsi="Times New Roman"/>
          <w:sz w:val="22"/>
          <w:szCs w:val="22"/>
        </w:rPr>
        <w:t>The compliant tender that offers the best price-quality ratio will be chosen.</w:t>
      </w:r>
    </w:p>
    <w:p w14:paraId="004221A5"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04117955"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2D6862CF" w14:textId="77777777" w:rsidR="0047783A" w:rsidRPr="00C348C0" w:rsidRDefault="00EA1ADC" w:rsidP="00AF3DD3">
      <w:pPr>
        <w:pStyle w:val="Heading1"/>
      </w:pPr>
      <w:bookmarkStart w:id="28" w:name="_Toc41467298"/>
      <w:bookmarkStart w:id="29" w:name="_Toc42488090"/>
      <w:r>
        <w:t>22.</w:t>
      </w:r>
      <w:r>
        <w:tab/>
      </w:r>
      <w:r w:rsidR="0047783A" w:rsidRPr="00C348C0">
        <w:t xml:space="preserve">Signature of the </w:t>
      </w:r>
      <w:proofErr w:type="spellStart"/>
      <w:r w:rsidR="0047783A" w:rsidRPr="00C348C0">
        <w:t>contract</w:t>
      </w:r>
      <w:proofErr w:type="spellEnd"/>
      <w:r w:rsidR="0047783A" w:rsidRPr="00C348C0">
        <w:t xml:space="preserve"> and performance </w:t>
      </w:r>
      <w:proofErr w:type="spellStart"/>
      <w:r w:rsidR="0047783A" w:rsidRPr="00C348C0">
        <w:t>guarantee</w:t>
      </w:r>
      <w:bookmarkStart w:id="30" w:name="_Ref500418776"/>
      <w:bookmarkEnd w:id="28"/>
      <w:bookmarkEnd w:id="29"/>
      <w:proofErr w:type="spellEnd"/>
    </w:p>
    <w:p w14:paraId="18A37881"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666B0A5" w14:textId="70832340" w:rsidR="00BC163B" w:rsidRDefault="0047783A" w:rsidP="00515303">
      <w:pPr>
        <w:pStyle w:val="Heading2"/>
        <w:keepNext w:val="0"/>
        <w:ind w:left="567" w:hanging="567"/>
        <w:jc w:val="both"/>
        <w:rPr>
          <w:rFonts w:ascii="Times New Roman" w:hAnsi="Times New Roman"/>
          <w:sz w:val="22"/>
          <w:szCs w:val="22"/>
        </w:rPr>
      </w:pPr>
      <w:r w:rsidRPr="27696B9D">
        <w:rPr>
          <w:rFonts w:ascii="Times New Roman" w:hAnsi="Times New Roman"/>
          <w:sz w:val="22"/>
          <w:szCs w:val="22"/>
          <w:lang w:val="en-GB"/>
        </w:rPr>
        <w:t>2</w:t>
      </w:r>
      <w:r w:rsidR="00EA1ADC" w:rsidRPr="27696B9D">
        <w:rPr>
          <w:rFonts w:ascii="Times New Roman" w:hAnsi="Times New Roman"/>
          <w:sz w:val="22"/>
          <w:szCs w:val="22"/>
          <w:lang w:val="en-GB"/>
        </w:rPr>
        <w:t>2</w:t>
      </w:r>
      <w:r w:rsidRPr="27696B9D">
        <w:rPr>
          <w:rFonts w:ascii="Times New Roman" w:hAnsi="Times New Roman"/>
          <w:sz w:val="22"/>
          <w:szCs w:val="22"/>
          <w:lang w:val="en-GB"/>
        </w:rPr>
        <w:t>.</w:t>
      </w:r>
      <w:r w:rsidR="00BB6CB4" w:rsidRPr="27696B9D">
        <w:rPr>
          <w:rFonts w:ascii="Times New Roman" w:hAnsi="Times New Roman"/>
          <w:sz w:val="22"/>
          <w:szCs w:val="22"/>
          <w:lang w:val="en-GB"/>
        </w:rPr>
        <w:t>2</w:t>
      </w:r>
      <w:r>
        <w:tab/>
      </w:r>
      <w:r w:rsidR="00BC163B" w:rsidRPr="27696B9D">
        <w:rPr>
          <w:rFonts w:ascii="Times New Roman" w:hAnsi="Times New Roman"/>
          <w:sz w:val="22"/>
          <w:szCs w:val="22"/>
          <w:lang w:val="en-GB"/>
        </w:rPr>
        <w:t xml:space="preserve">Upon request of the </w:t>
      </w:r>
      <w:r w:rsidR="00DD6678" w:rsidRPr="27696B9D">
        <w:rPr>
          <w:rFonts w:ascii="Times New Roman" w:hAnsi="Times New Roman"/>
          <w:sz w:val="22"/>
          <w:szCs w:val="22"/>
          <w:lang w:val="en-GB"/>
        </w:rPr>
        <w:t>c</w:t>
      </w:r>
      <w:r w:rsidR="00BC163B" w:rsidRPr="27696B9D">
        <w:rPr>
          <w:rFonts w:ascii="Times New Roman" w:hAnsi="Times New Roman"/>
          <w:sz w:val="22"/>
          <w:szCs w:val="22"/>
          <w:lang w:val="en-GB"/>
        </w:rPr>
        <w:t xml:space="preserve">ontracting </w:t>
      </w:r>
      <w:r w:rsidR="00DD6678" w:rsidRPr="27696B9D">
        <w:rPr>
          <w:rFonts w:ascii="Times New Roman" w:hAnsi="Times New Roman"/>
          <w:sz w:val="22"/>
          <w:szCs w:val="22"/>
          <w:lang w:val="en-GB"/>
        </w:rPr>
        <w:t>a</w:t>
      </w:r>
      <w:r w:rsidR="00BC163B" w:rsidRPr="27696B9D">
        <w:rPr>
          <w:rFonts w:ascii="Times New Roman" w:hAnsi="Times New Roman"/>
          <w:sz w:val="22"/>
          <w:szCs w:val="22"/>
          <w:lang w:val="en-GB"/>
        </w:rPr>
        <w:t>uthority, t</w:t>
      </w:r>
      <w:r w:rsidRPr="27696B9D">
        <w:rPr>
          <w:rFonts w:ascii="Times New Roman" w:hAnsi="Times New Roman"/>
          <w:sz w:val="22"/>
          <w:szCs w:val="22"/>
          <w:lang w:val="en-GB"/>
        </w:rPr>
        <w:t xml:space="preserve">he successful tenderer </w:t>
      </w:r>
      <w:r w:rsidR="00BC163B" w:rsidRPr="27696B9D">
        <w:rPr>
          <w:rFonts w:ascii="Times New Roman" w:hAnsi="Times New Roman"/>
          <w:sz w:val="22"/>
          <w:szCs w:val="22"/>
          <w:lang w:val="en-GB"/>
        </w:rPr>
        <w:t xml:space="preserve">shall </w:t>
      </w:r>
      <w:r w:rsidRPr="27696B9D">
        <w:rPr>
          <w:rFonts w:ascii="Times New Roman" w:hAnsi="Times New Roman"/>
          <w:sz w:val="22"/>
          <w:szCs w:val="22"/>
          <w:lang w:val="en-GB"/>
        </w:rPr>
        <w:t>also provide evidence of financial and economic standing and technical and professional capacity according to the selection criteria for this call for tender</w:t>
      </w:r>
      <w:r w:rsidR="00DE71AB" w:rsidRPr="27696B9D">
        <w:rPr>
          <w:rFonts w:ascii="Times New Roman" w:hAnsi="Times New Roman"/>
          <w:sz w:val="22"/>
          <w:szCs w:val="22"/>
          <w:lang w:val="en-GB"/>
        </w:rPr>
        <w:t>s</w:t>
      </w:r>
      <w:r w:rsidRPr="27696B9D">
        <w:rPr>
          <w:rFonts w:ascii="Times New Roman" w:hAnsi="Times New Roman"/>
          <w:sz w:val="22"/>
          <w:szCs w:val="22"/>
          <w:lang w:val="en-GB"/>
        </w:rPr>
        <w:t xml:space="preserve"> specified in the </w:t>
      </w:r>
      <w:r w:rsidR="00B50CF5" w:rsidRPr="27696B9D">
        <w:rPr>
          <w:rFonts w:ascii="Times New Roman" w:hAnsi="Times New Roman"/>
          <w:sz w:val="22"/>
          <w:szCs w:val="22"/>
          <w:lang w:val="en-GB"/>
        </w:rPr>
        <w:t xml:space="preserve">additional information about the </w:t>
      </w:r>
      <w:r w:rsidR="00171C45" w:rsidRPr="27696B9D">
        <w:rPr>
          <w:rFonts w:ascii="Times New Roman" w:hAnsi="Times New Roman"/>
          <w:sz w:val="22"/>
          <w:szCs w:val="22"/>
          <w:lang w:val="en-GB"/>
        </w:rPr>
        <w:t>contract notice</w:t>
      </w:r>
      <w:r w:rsidRPr="27696B9D">
        <w:rPr>
          <w:rFonts w:ascii="Times New Roman" w:hAnsi="Times New Roman"/>
          <w:sz w:val="22"/>
          <w:szCs w:val="22"/>
          <w:lang w:val="en-GB"/>
        </w:rPr>
        <w:t xml:space="preserve">. The documentary proofs required are listed in </w:t>
      </w:r>
      <w:r w:rsidR="00917D02" w:rsidRPr="27696B9D">
        <w:rPr>
          <w:rFonts w:ascii="Times New Roman" w:hAnsi="Times New Roman"/>
          <w:sz w:val="22"/>
          <w:szCs w:val="22"/>
          <w:lang w:val="en-GB"/>
        </w:rPr>
        <w:t>S</w:t>
      </w:r>
      <w:r w:rsidR="00CF63C2" w:rsidRPr="27696B9D">
        <w:rPr>
          <w:rFonts w:ascii="Times New Roman" w:hAnsi="Times New Roman"/>
          <w:sz w:val="22"/>
          <w:szCs w:val="22"/>
          <w:lang w:val="en-GB"/>
        </w:rPr>
        <w:t xml:space="preserve">ection </w:t>
      </w:r>
      <w:r w:rsidR="00670E5E" w:rsidRPr="27696B9D">
        <w:rPr>
          <w:rFonts w:ascii="Times New Roman" w:hAnsi="Times New Roman"/>
          <w:sz w:val="22"/>
          <w:szCs w:val="22"/>
          <w:lang w:val="en-GB"/>
        </w:rPr>
        <w:t>2.6.11.</w:t>
      </w:r>
      <w:r w:rsidRPr="27696B9D">
        <w:rPr>
          <w:rFonts w:ascii="Times New Roman" w:hAnsi="Times New Roman"/>
          <w:sz w:val="22"/>
          <w:szCs w:val="22"/>
          <w:lang w:val="en-GB"/>
        </w:rPr>
        <w:t xml:space="preserve"> of the </w:t>
      </w:r>
      <w:r w:rsidR="00670E5E" w:rsidRPr="27696B9D">
        <w:rPr>
          <w:rFonts w:ascii="Times New Roman" w:hAnsi="Times New Roman"/>
          <w:sz w:val="22"/>
          <w:szCs w:val="22"/>
          <w:lang w:val="en-GB"/>
        </w:rPr>
        <w:t>p</w:t>
      </w:r>
      <w:r w:rsidRPr="27696B9D">
        <w:rPr>
          <w:rFonts w:ascii="Times New Roman" w:hAnsi="Times New Roman"/>
          <w:sz w:val="22"/>
          <w:szCs w:val="22"/>
          <w:lang w:val="en-GB"/>
        </w:rPr>
        <w:t xml:space="preserve">ractical </w:t>
      </w:r>
      <w:r w:rsidR="00670E5E" w:rsidRPr="27696B9D">
        <w:rPr>
          <w:rFonts w:ascii="Times New Roman" w:hAnsi="Times New Roman"/>
          <w:sz w:val="22"/>
          <w:szCs w:val="22"/>
          <w:lang w:val="en-GB"/>
        </w:rPr>
        <w:t>g</w:t>
      </w:r>
      <w:r w:rsidRPr="27696B9D">
        <w:rPr>
          <w:rFonts w:ascii="Times New Roman" w:hAnsi="Times New Roman"/>
          <w:sz w:val="22"/>
          <w:szCs w:val="22"/>
          <w:lang w:val="en-GB"/>
        </w:rPr>
        <w:t>uide.</w:t>
      </w:r>
    </w:p>
    <w:p w14:paraId="6C9381C1"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71E5C4D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16BC81EF"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1817720A" w14:textId="36534E64" w:rsidR="00654F04" w:rsidRPr="00654F04" w:rsidRDefault="00654F04" w:rsidP="00546D55">
      <w:pPr>
        <w:ind w:left="567"/>
        <w:jc w:val="both"/>
        <w:rPr>
          <w:rFonts w:ascii="Times New Roman" w:hAnsi="Times New Roman"/>
          <w:color w:val="000000"/>
          <w:sz w:val="22"/>
          <w:szCs w:val="22"/>
        </w:rPr>
      </w:pPr>
      <w:r w:rsidRPr="002E6A88">
        <w:rPr>
          <w:rFonts w:ascii="Times New Roman" w:hAnsi="Times New Roman"/>
          <w:color w:val="000000"/>
          <w:sz w:val="22"/>
          <w:szCs w:val="22"/>
        </w:rPr>
        <w:lastRenderedPageBreak/>
        <w:t xml:space="preserve">Documentary evidence of the financial and economic capacity and/or of the technical and professional capacity according to the selection criteria specified in </w:t>
      </w:r>
      <w:r w:rsidR="00D950BA" w:rsidRPr="002E6A88">
        <w:rPr>
          <w:rFonts w:ascii="Times New Roman" w:hAnsi="Times New Roman"/>
          <w:color w:val="000000"/>
          <w:sz w:val="22"/>
          <w:szCs w:val="22"/>
        </w:rPr>
        <w:t xml:space="preserve">the </w:t>
      </w:r>
      <w:r w:rsidR="00B50CF5" w:rsidRPr="002E6A88">
        <w:rPr>
          <w:rFonts w:ascii="Times New Roman" w:hAnsi="Times New Roman"/>
          <w:color w:val="000000"/>
          <w:sz w:val="22"/>
          <w:szCs w:val="22"/>
        </w:rPr>
        <w:t xml:space="preserve">additional information about the </w:t>
      </w:r>
      <w:r w:rsidR="00D950BA" w:rsidRPr="002E6A88">
        <w:rPr>
          <w:rFonts w:ascii="Times New Roman" w:hAnsi="Times New Roman"/>
          <w:color w:val="000000"/>
          <w:sz w:val="22"/>
          <w:szCs w:val="22"/>
        </w:rPr>
        <w:t xml:space="preserve">contract notice </w:t>
      </w:r>
      <w:r w:rsidR="00394E9F" w:rsidRPr="002E6A88">
        <w:rPr>
          <w:rFonts w:ascii="Times New Roman" w:hAnsi="Times New Roman"/>
          <w:color w:val="000000"/>
          <w:sz w:val="22"/>
          <w:szCs w:val="22"/>
        </w:rPr>
        <w:t>shall be submitted</w:t>
      </w:r>
      <w:r w:rsidRPr="002E6A88">
        <w:rPr>
          <w:rFonts w:ascii="Times New Roman" w:hAnsi="Times New Roman"/>
          <w:color w:val="000000"/>
          <w:sz w:val="22"/>
          <w:szCs w:val="22"/>
        </w:rPr>
        <w:t>. (See</w:t>
      </w:r>
      <w:r w:rsidRPr="002E6A88">
        <w:rPr>
          <w:rFonts w:ascii="Times New Roman" w:hAnsi="Times New Roman"/>
          <w:sz w:val="22"/>
          <w:szCs w:val="22"/>
        </w:rPr>
        <w:t xml:space="preserve"> further </w:t>
      </w:r>
      <w:r w:rsidR="00917D02" w:rsidRPr="002E6A88">
        <w:rPr>
          <w:rFonts w:ascii="Times New Roman" w:hAnsi="Times New Roman"/>
          <w:sz w:val="22"/>
          <w:szCs w:val="22"/>
        </w:rPr>
        <w:t>Section</w:t>
      </w:r>
      <w:r w:rsidRPr="002E6A88">
        <w:rPr>
          <w:rFonts w:ascii="Times New Roman" w:hAnsi="Times New Roman"/>
          <w:sz w:val="22"/>
          <w:szCs w:val="22"/>
        </w:rPr>
        <w:t xml:space="preserve"> </w:t>
      </w:r>
      <w:r w:rsidR="000D5F1B" w:rsidRPr="002E6A88">
        <w:rPr>
          <w:rFonts w:ascii="Times New Roman" w:hAnsi="Times New Roman"/>
          <w:sz w:val="22"/>
          <w:szCs w:val="22"/>
        </w:rPr>
        <w:t>2.6.11.</w:t>
      </w:r>
      <w:r w:rsidRPr="002E6A88">
        <w:rPr>
          <w:rFonts w:ascii="Times New Roman" w:hAnsi="Times New Roman"/>
          <w:sz w:val="22"/>
          <w:szCs w:val="22"/>
        </w:rPr>
        <w:t xml:space="preserve"> of the </w:t>
      </w:r>
      <w:r w:rsidR="000D5F1B" w:rsidRPr="002E6A88">
        <w:rPr>
          <w:rFonts w:ascii="Times New Roman" w:hAnsi="Times New Roman"/>
          <w:sz w:val="22"/>
          <w:szCs w:val="22"/>
        </w:rPr>
        <w:t>p</w:t>
      </w:r>
      <w:r w:rsidRPr="002E6A88">
        <w:rPr>
          <w:rFonts w:ascii="Times New Roman" w:hAnsi="Times New Roman"/>
          <w:sz w:val="22"/>
          <w:szCs w:val="22"/>
        </w:rPr>
        <w:t xml:space="preserve">ractical </w:t>
      </w:r>
      <w:r w:rsidR="000D5F1B" w:rsidRPr="002E6A88">
        <w:rPr>
          <w:rFonts w:ascii="Times New Roman" w:hAnsi="Times New Roman"/>
          <w:sz w:val="22"/>
          <w:szCs w:val="22"/>
        </w:rPr>
        <w:t>g</w:t>
      </w:r>
      <w:r w:rsidRPr="002E6A88">
        <w:rPr>
          <w:rFonts w:ascii="Times New Roman" w:hAnsi="Times New Roman"/>
          <w:sz w:val="22"/>
          <w:szCs w:val="22"/>
        </w:rPr>
        <w:t>uide</w:t>
      </w:r>
      <w:r w:rsidR="002E6A88">
        <w:rPr>
          <w:rFonts w:ascii="Times New Roman" w:hAnsi="Times New Roman"/>
          <w:sz w:val="22"/>
          <w:szCs w:val="22"/>
        </w:rPr>
        <w:t>.</w:t>
      </w:r>
    </w:p>
    <w:p w14:paraId="567E959D"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13E99C7"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699E36C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0"/>
    <w:p w14:paraId="75A8D8D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6994B5A8" w14:textId="3D456AC3"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A706A7">
        <w:rPr>
          <w:rFonts w:ascii="Times New Roman" w:hAnsi="Times New Roman"/>
          <w:sz w:val="22"/>
        </w:rPr>
        <w:t xml:space="preserve">10%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0909D55C" w14:textId="5B03C2F4" w:rsidR="0047783A" w:rsidRPr="00C348C0" w:rsidRDefault="00EA1ADC" w:rsidP="00AF3DD3">
      <w:pPr>
        <w:pStyle w:val="Heading1"/>
      </w:pPr>
      <w:bookmarkStart w:id="31" w:name="_Toc41467299"/>
      <w:bookmarkStart w:id="32" w:name="_Toc42488091"/>
      <w:r w:rsidRPr="00C348C0">
        <w:t>23.</w:t>
      </w:r>
      <w:r w:rsidR="00FB122A">
        <w:t xml:space="preserve"> </w:t>
      </w:r>
      <w:r w:rsidR="0047783A" w:rsidRPr="00C348C0">
        <w:t xml:space="preserve">Tender </w:t>
      </w:r>
      <w:proofErr w:type="spellStart"/>
      <w:r w:rsidR="0047783A" w:rsidRPr="00C348C0">
        <w:t>guarantee</w:t>
      </w:r>
      <w:bookmarkEnd w:id="31"/>
      <w:bookmarkEnd w:id="32"/>
      <w:proofErr w:type="spellEnd"/>
    </w:p>
    <w:p w14:paraId="2AF59249" w14:textId="15742209" w:rsidR="008718AA" w:rsidRPr="00750B4F" w:rsidRDefault="00750B4F" w:rsidP="000D66C0">
      <w:pPr>
        <w:ind w:left="567"/>
        <w:jc w:val="both"/>
        <w:outlineLvl w:val="0"/>
        <w:rPr>
          <w:rFonts w:ascii="Times New Roman" w:hAnsi="Times New Roman"/>
          <w:sz w:val="22"/>
          <w:szCs w:val="22"/>
        </w:rPr>
      </w:pPr>
      <w:r w:rsidRPr="00750B4F">
        <w:rPr>
          <w:rFonts w:ascii="Times New Roman" w:hAnsi="Times New Roman"/>
          <w:sz w:val="22"/>
          <w:szCs w:val="22"/>
        </w:rPr>
        <w:t xml:space="preserve">No </w:t>
      </w:r>
      <w:r w:rsidR="00D1398A" w:rsidRPr="00750B4F">
        <w:rPr>
          <w:rFonts w:ascii="Times New Roman" w:hAnsi="Times New Roman"/>
          <w:sz w:val="22"/>
          <w:szCs w:val="22"/>
        </w:rPr>
        <w:t>tender guarantee is required.</w:t>
      </w:r>
    </w:p>
    <w:p w14:paraId="29F9BF75" w14:textId="77777777" w:rsidR="0047783A" w:rsidRPr="00C348C0" w:rsidRDefault="00EA1ADC" w:rsidP="00AF3DD3">
      <w:pPr>
        <w:pStyle w:val="Heading1"/>
      </w:pPr>
      <w:bookmarkStart w:id="33" w:name="_Toc41467300"/>
      <w:bookmarkStart w:id="34" w:name="_Toc42488092"/>
      <w:r w:rsidRPr="00C348C0">
        <w:t xml:space="preserve">24. </w:t>
      </w:r>
      <w:proofErr w:type="spellStart"/>
      <w:r w:rsidR="0047783A" w:rsidRPr="00C348C0">
        <w:t>Ethics</w:t>
      </w:r>
      <w:proofErr w:type="spellEnd"/>
      <w:r w:rsidR="0047783A" w:rsidRPr="00C348C0">
        <w:t xml:space="preserve"> clauses</w:t>
      </w:r>
      <w:bookmarkEnd w:id="33"/>
      <w:bookmarkEnd w:id="34"/>
      <w:r w:rsidR="00442FF2">
        <w:t xml:space="preserve"> and code of </w:t>
      </w:r>
      <w:proofErr w:type="spellStart"/>
      <w:r w:rsidR="00442FF2">
        <w:t>conduct</w:t>
      </w:r>
      <w:proofErr w:type="spellEnd"/>
    </w:p>
    <w:p w14:paraId="6D32A32C"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4AAACD9D"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C348C0">
        <w:rPr>
          <w:rFonts w:ascii="Times New Roman" w:hAnsi="Times New Roman"/>
          <w:sz w:val="22"/>
          <w:szCs w:val="22"/>
        </w:rPr>
        <w:t>evaluating</w:t>
      </w:r>
      <w:proofErr w:type="gramEnd"/>
      <w:r w:rsidRPr="00C348C0">
        <w:rPr>
          <w:rFonts w:ascii="Times New Roman" w:hAnsi="Times New Roman"/>
          <w:sz w:val="22"/>
          <w:szCs w:val="22"/>
        </w:rPr>
        <w:t xml:space="preserve"> and comparing tenders will lead to the rejection of its tender and may result in administrative penalties according to the Financial Regulation in force. </w:t>
      </w:r>
    </w:p>
    <w:p w14:paraId="159ED8FA"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09F6B99A"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w:t>
      </w:r>
      <w:proofErr w:type="gramStart"/>
      <w:r w:rsidRPr="00C348C0">
        <w:rPr>
          <w:rFonts w:ascii="Times New Roman" w:hAnsi="Times New Roman"/>
          <w:sz w:val="22"/>
          <w:szCs w:val="22"/>
        </w:rPr>
        <w:t>In particular and</w:t>
      </w:r>
      <w:proofErr w:type="gramEnd"/>
      <w:r w:rsidRPr="00C348C0">
        <w:rPr>
          <w:rFonts w:ascii="Times New Roman" w:hAnsi="Times New Roman"/>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w:t>
      </w:r>
      <w:r w:rsidRPr="00C348C0">
        <w:rPr>
          <w:rFonts w:ascii="Times New Roman" w:hAnsi="Times New Roman"/>
          <w:sz w:val="22"/>
          <w:szCs w:val="22"/>
        </w:rPr>
        <w:lastRenderedPageBreak/>
        <w:t>of association and collective bargaining; elimination of forced and compulsory labour; abolition of child labour).</w:t>
      </w:r>
    </w:p>
    <w:p w14:paraId="593B070F"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w:t>
      </w:r>
      <w:proofErr w:type="gramStart"/>
      <w:r w:rsidRPr="00C348C0">
        <w:rPr>
          <w:rFonts w:ascii="Times New Roman" w:hAnsi="Times New Roman"/>
          <w:b/>
          <w:sz w:val="22"/>
          <w:szCs w:val="22"/>
        </w:rPr>
        <w:t>abuse</w:t>
      </w:r>
      <w:proofErr w:type="gramEnd"/>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488ABA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0D23362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1AE10681" w14:textId="77777777" w:rsidR="00442FF2" w:rsidRPr="00C348C0" w:rsidRDefault="00442FF2" w:rsidP="00442FF2">
      <w:pPr>
        <w:keepNext/>
        <w:ind w:left="420"/>
        <w:jc w:val="both"/>
        <w:rPr>
          <w:rFonts w:ascii="Times New Roman" w:hAnsi="Times New Roman"/>
          <w:sz w:val="22"/>
          <w:szCs w:val="22"/>
        </w:rPr>
      </w:pPr>
    </w:p>
    <w:p w14:paraId="45C34D44"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07811B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sidRPr="00C348C0">
        <w:rPr>
          <w:rFonts w:ascii="Times New Roman" w:hAnsi="Times New Roman"/>
          <w:sz w:val="22"/>
          <w:szCs w:val="22"/>
        </w:rPr>
        <w:t>gratuity</w:t>
      </w:r>
      <w:proofErr w:type="gramEnd"/>
      <w:r w:rsidRPr="00C348C0">
        <w:rPr>
          <w:rFonts w:ascii="Times New Roman" w:hAnsi="Times New Roman"/>
          <w:sz w:val="22"/>
          <w:szCs w:val="22"/>
        </w:rPr>
        <w:t xml:space="preserve"> or commission to any person as an inducement or reward for performing or refraining from any act relating to the award of a contract or execution of a contract already concluded with the contracting authority.</w:t>
      </w:r>
    </w:p>
    <w:p w14:paraId="494C04BA"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045E216D"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A34FB8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DA18ACF"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49570635"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xml:space="preserve">, </w:t>
      </w:r>
      <w:proofErr w:type="gramStart"/>
      <w:r w:rsidRPr="00C348C0">
        <w:rPr>
          <w:rFonts w:ascii="Times New Roman" w:hAnsi="Times New Roman"/>
          <w:sz w:val="22"/>
          <w:szCs w:val="22"/>
        </w:rPr>
        <w:t>irregularities</w:t>
      </w:r>
      <w:proofErr w:type="gramEnd"/>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A960562" w14:textId="77777777" w:rsidR="00442FF2" w:rsidRPr="00C348C0" w:rsidRDefault="00442FF2" w:rsidP="00442FF2">
      <w:pPr>
        <w:ind w:left="567"/>
        <w:jc w:val="both"/>
        <w:rPr>
          <w:rFonts w:ascii="Times New Roman" w:hAnsi="Times New Roman"/>
          <w:sz w:val="22"/>
          <w:szCs w:val="22"/>
        </w:rPr>
      </w:pPr>
    </w:p>
    <w:p w14:paraId="58594A2E" w14:textId="77777777" w:rsidR="0047783A" w:rsidRPr="00C348C0" w:rsidRDefault="00EA1ADC" w:rsidP="00AF3DD3">
      <w:pPr>
        <w:pStyle w:val="Heading1"/>
      </w:pPr>
      <w:bookmarkStart w:id="35" w:name="_Toc42488093"/>
      <w:r w:rsidRPr="00C348C0">
        <w:t>25.</w:t>
      </w:r>
      <w:r w:rsidRPr="00C348C0">
        <w:tab/>
      </w:r>
      <w:proofErr w:type="spellStart"/>
      <w:r w:rsidR="0047783A" w:rsidRPr="00C348C0">
        <w:t>Cancellation</w:t>
      </w:r>
      <w:proofErr w:type="spellEnd"/>
      <w:r w:rsidR="0047783A" w:rsidRPr="00C348C0">
        <w:t xml:space="preserve"> of the tender </w:t>
      </w:r>
      <w:proofErr w:type="spellStart"/>
      <w:r w:rsidR="0047783A" w:rsidRPr="00C348C0">
        <w:t>procedure</w:t>
      </w:r>
      <w:bookmarkEnd w:id="35"/>
      <w:proofErr w:type="spellEnd"/>
    </w:p>
    <w:p w14:paraId="747FAEC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1613A52"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A074BC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4F40CE1"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119EF4E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A26CBC4"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5D63E35C"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5C16335C"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5ABD42B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29B433DA" w14:textId="77777777" w:rsidR="0047783A" w:rsidRPr="00C348C0" w:rsidRDefault="00EA1ADC" w:rsidP="00AF3DD3">
      <w:pPr>
        <w:pStyle w:val="Heading1"/>
      </w:pPr>
      <w:r w:rsidRPr="00C348C0">
        <w:t xml:space="preserve">26. </w:t>
      </w:r>
      <w:r>
        <w:tab/>
      </w:r>
      <w:proofErr w:type="spellStart"/>
      <w:r w:rsidR="0047783A" w:rsidRPr="00C348C0">
        <w:t>Appeals</w:t>
      </w:r>
      <w:proofErr w:type="spellEnd"/>
    </w:p>
    <w:p w14:paraId="01360AD7"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4119D506" w14:textId="4AE7AE69" w:rsidR="006669E6" w:rsidRDefault="00C83B14" w:rsidP="00AF3DD3">
      <w:pPr>
        <w:pStyle w:val="Heading1"/>
      </w:pPr>
      <w:r>
        <w:t xml:space="preserve">27. </w:t>
      </w:r>
      <w:r w:rsidR="006669E6">
        <w:t xml:space="preserve"> </w:t>
      </w:r>
      <w:r w:rsidR="006669E6" w:rsidRPr="006669E6">
        <w:t>Data Protection</w:t>
      </w:r>
    </w:p>
    <w:p w14:paraId="4278F8CE" w14:textId="4B9533A4" w:rsidR="006669E6" w:rsidRDefault="00C83B14" w:rsidP="00FB122A">
      <w:pPr>
        <w:ind w:left="630"/>
        <w:jc w:val="both"/>
        <w:rPr>
          <w:lang w:val="fr-BE"/>
        </w:rPr>
      </w:pPr>
      <w:r w:rsidRPr="00C83B14">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EECB624" w14:textId="10256EBB" w:rsidR="003964E6" w:rsidRDefault="004B3774" w:rsidP="004B3774">
      <w:pPr>
        <w:ind w:left="630"/>
        <w:jc w:val="both"/>
        <w:rPr>
          <w:rFonts w:ascii="Times New Roman" w:hAnsi="Times New Roman"/>
          <w:sz w:val="22"/>
          <w:szCs w:val="22"/>
        </w:rPr>
      </w:pPr>
      <w:r w:rsidRPr="00FB122A">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4B3774">
        <w:rPr>
          <w:rFonts w:ascii="Times New Roman" w:hAnsi="Times New Roman"/>
          <w:sz w:val="22"/>
          <w:szCs w:val="22"/>
        </w:rPr>
        <w:t xml:space="preserve"> </w:t>
      </w:r>
      <w:r w:rsidRPr="00FB122A">
        <w:rPr>
          <w:rFonts w:ascii="Times New Roman" w:hAnsi="Times New Roman"/>
          <w:sz w:val="22"/>
          <w:szCs w:val="22"/>
        </w:rPr>
        <w:t>of EU law. For the part of the data transferred by the contracting authority to the European Commission, the controller for the processing of personal data carried out within the Commission is</w:t>
      </w:r>
    </w:p>
    <w:p w14:paraId="3C135AC7" w14:textId="2C9BC0B6" w:rsidR="000402D0" w:rsidRPr="00FB122A" w:rsidRDefault="000402D0" w:rsidP="00FB122A">
      <w:pPr>
        <w:ind w:left="630"/>
        <w:jc w:val="both"/>
        <w:rPr>
          <w:rFonts w:ascii="Times New Roman" w:hAnsi="Times New Roman"/>
          <w:sz w:val="22"/>
          <w:szCs w:val="22"/>
        </w:rPr>
      </w:pPr>
      <w:r w:rsidRPr="00FB122A">
        <w:rPr>
          <w:rFonts w:ascii="Times New Roman" w:hAnsi="Times New Roman"/>
          <w:sz w:val="22"/>
          <w:szCs w:val="22"/>
        </w:rPr>
        <w:t>For DG INTPA</w:t>
      </w:r>
      <w:r w:rsidRPr="000402D0">
        <w:rPr>
          <w:rFonts w:ascii="Times New Roman" w:hAnsi="Times New Roman"/>
          <w:sz w:val="22"/>
          <w:szCs w:val="22"/>
        </w:rPr>
        <w:t xml:space="preserve"> </w:t>
      </w:r>
      <w:r w:rsidRPr="00FB122A">
        <w:rPr>
          <w:rFonts w:ascii="Times New Roman" w:hAnsi="Times New Roman"/>
          <w:sz w:val="22"/>
          <w:szCs w:val="22"/>
        </w:rPr>
        <w:t>the head of legal affairs unit of DG International Partnerships</w:t>
      </w:r>
      <w:r>
        <w:rPr>
          <w:rFonts w:ascii="Times New Roman" w:hAnsi="Times New Roman"/>
          <w:sz w:val="22"/>
          <w:szCs w:val="22"/>
        </w:rPr>
        <w:t>.</w:t>
      </w:r>
    </w:p>
    <w:p w14:paraId="3CC7DF51" w14:textId="77777777" w:rsidR="003964E6" w:rsidRPr="00FB122A" w:rsidRDefault="003964E6" w:rsidP="003964E6">
      <w:pPr>
        <w:ind w:left="630"/>
        <w:jc w:val="both"/>
        <w:rPr>
          <w:rFonts w:ascii="Times New Roman" w:hAnsi="Times New Roman"/>
          <w:sz w:val="22"/>
          <w:szCs w:val="22"/>
        </w:rPr>
      </w:pPr>
      <w:r w:rsidRPr="00FB122A">
        <w:rPr>
          <w:rFonts w:ascii="Times New Roman" w:hAnsi="Times New Roman"/>
          <w:sz w:val="22"/>
          <w:szCs w:val="22"/>
        </w:rPr>
        <w:t>Details concerning processing of your personal data by the Commission are available on the privacy statement at</w:t>
      </w:r>
      <w:r w:rsidRPr="003964E6">
        <w:rPr>
          <w:rFonts w:ascii="Times New Roman" w:hAnsi="Times New Roman"/>
          <w:sz w:val="22"/>
          <w:szCs w:val="22"/>
        </w:rPr>
        <w:t>:</w:t>
      </w:r>
    </w:p>
    <w:p w14:paraId="5ACEF5A0" w14:textId="46421137" w:rsidR="003964E6" w:rsidRPr="00FC6A15" w:rsidRDefault="009A372E" w:rsidP="00FB122A">
      <w:pPr>
        <w:ind w:left="720"/>
        <w:jc w:val="center"/>
        <w:rPr>
          <w:rFonts w:ascii="Times New Roman" w:hAnsi="Times New Roman"/>
          <w:sz w:val="22"/>
          <w:szCs w:val="22"/>
          <w:highlight w:val="lightGray"/>
        </w:rPr>
      </w:pPr>
      <w:hyperlink r:id="rId14" w:history="1">
        <w:r w:rsidR="003964E6" w:rsidRPr="00FC6A15">
          <w:rPr>
            <w:rStyle w:val="Hyperlink"/>
            <w:rFonts w:ascii="Times New Roman" w:hAnsi="Times New Roman"/>
            <w:sz w:val="22"/>
            <w:szCs w:val="22"/>
          </w:rPr>
          <w:t>http://ec.europa.eu/europeaid/prag/annexes.do?chapterTitleCode=A</w:t>
        </w:r>
      </w:hyperlink>
    </w:p>
    <w:p w14:paraId="50B1D4BD" w14:textId="5AB64A9E" w:rsidR="003964E6" w:rsidRPr="00FC6A15" w:rsidRDefault="003964E6" w:rsidP="000402D0">
      <w:pPr>
        <w:ind w:left="630"/>
        <w:jc w:val="both"/>
        <w:rPr>
          <w:rFonts w:ascii="Times New Roman" w:hAnsi="Times New Roman"/>
          <w:sz w:val="22"/>
          <w:szCs w:val="22"/>
          <w:lang w:eastAsia="en-GB"/>
        </w:rPr>
      </w:pPr>
      <w:r w:rsidRPr="00FB122A">
        <w:rPr>
          <w:rFonts w:ascii="Times New Roman" w:hAnsi="Times New Roman"/>
          <w:sz w:val="22"/>
          <w:szCs w:val="22"/>
        </w:rPr>
        <w:t>In cases where you are processing personal data in the context of participation to a tender (</w:t>
      </w:r>
      <w:proofErr w:type="gramStart"/>
      <w:r w:rsidRPr="00FB122A">
        <w:rPr>
          <w:rFonts w:ascii="Times New Roman" w:hAnsi="Times New Roman"/>
          <w:sz w:val="22"/>
          <w:szCs w:val="22"/>
        </w:rPr>
        <w:t>e.g.</w:t>
      </w:r>
      <w:proofErr w:type="gramEnd"/>
      <w:r w:rsidRPr="00FB122A">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59701989" w14:textId="77777777" w:rsidR="003964E6" w:rsidRPr="00FC6A15" w:rsidRDefault="003964E6" w:rsidP="003964E6">
      <w:pPr>
        <w:ind w:left="630"/>
        <w:jc w:val="both"/>
        <w:rPr>
          <w:rFonts w:ascii="Times New Roman" w:hAnsi="Times New Roman"/>
          <w:sz w:val="22"/>
          <w:szCs w:val="22"/>
        </w:rPr>
      </w:pPr>
    </w:p>
    <w:p w14:paraId="500FDB00" w14:textId="77777777" w:rsidR="006669E6" w:rsidRPr="00101704" w:rsidRDefault="006669E6" w:rsidP="00BC3A13"/>
    <w:p w14:paraId="7D5F635E" w14:textId="78738F05" w:rsidR="0047783A" w:rsidRDefault="000402D0" w:rsidP="00AF3DD3">
      <w:pPr>
        <w:pStyle w:val="Heading1"/>
        <w:rPr>
          <w:ins w:id="36" w:author="Lejla Mijovic" w:date="2023-01-16T22:47:00Z"/>
        </w:rPr>
      </w:pPr>
      <w:r>
        <w:t xml:space="preserve">28. </w:t>
      </w:r>
      <w:proofErr w:type="spellStart"/>
      <w:r w:rsidR="0047783A" w:rsidRPr="006669E6">
        <w:t>Early</w:t>
      </w:r>
      <w:proofErr w:type="spellEnd"/>
      <w:r w:rsidR="0047783A" w:rsidRPr="006669E6">
        <w:t xml:space="preserve"> </w:t>
      </w:r>
      <w:proofErr w:type="spellStart"/>
      <w:r w:rsidR="00503427" w:rsidRPr="006669E6">
        <w:t>d</w:t>
      </w:r>
      <w:r w:rsidR="00E603B8" w:rsidRPr="006669E6">
        <w:t>etection</w:t>
      </w:r>
      <w:proofErr w:type="spellEnd"/>
      <w:r w:rsidR="00E603B8" w:rsidRPr="006669E6">
        <w:t xml:space="preserve"> and </w:t>
      </w:r>
      <w:r w:rsidR="00503427" w:rsidRPr="006669E6">
        <w:t>e</w:t>
      </w:r>
      <w:r w:rsidR="00E603B8" w:rsidRPr="006669E6">
        <w:t xml:space="preserve">xclusion </w:t>
      </w:r>
      <w:r w:rsidR="00503427" w:rsidRPr="006669E6">
        <w:t>s</w:t>
      </w:r>
      <w:r w:rsidR="0047783A" w:rsidRPr="006669E6">
        <w:t>ystem</w:t>
      </w:r>
    </w:p>
    <w:p w14:paraId="2A507998" w14:textId="231E1BE4" w:rsidR="006669E6" w:rsidRPr="00BC3A13" w:rsidDel="006669E6" w:rsidRDefault="006669E6" w:rsidP="00BC3A13">
      <w:pPr>
        <w:rPr>
          <w:del w:id="37" w:author="Lejla Mijovic" w:date="2023-01-16T22:49:00Z"/>
          <w:lang w:val="fr-BE"/>
        </w:rPr>
      </w:pPr>
    </w:p>
    <w:p w14:paraId="4F7409FA" w14:textId="2EBA74EB" w:rsidR="00130EF1" w:rsidRPr="00E82463" w:rsidRDefault="0047783A" w:rsidP="00FB122A">
      <w:pPr>
        <w:pStyle w:val="BodyText"/>
        <w:ind w:left="630"/>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413A0" w14:textId="77777777" w:rsidR="00BA455A" w:rsidRPr="006A5F84" w:rsidRDefault="00BA455A">
      <w:r w:rsidRPr="006A5F84">
        <w:separator/>
      </w:r>
    </w:p>
  </w:endnote>
  <w:endnote w:type="continuationSeparator" w:id="0">
    <w:p w14:paraId="256B622D" w14:textId="77777777" w:rsidR="00BA455A" w:rsidRPr="006A5F84" w:rsidRDefault="00BA455A">
      <w:r w:rsidRPr="006A5F84">
        <w:continuationSeparator/>
      </w:r>
    </w:p>
  </w:endnote>
  <w:endnote w:type="continuationNotice" w:id="1">
    <w:p w14:paraId="1BF70074" w14:textId="77777777" w:rsidR="00A46502" w:rsidRDefault="00A4650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AFD3"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4760D97"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2DBE"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9</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14:paraId="22A8AAD1"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EDBED"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EB7DC15"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1294F" w14:textId="77777777" w:rsidR="00BA455A" w:rsidRPr="006A5F84" w:rsidRDefault="00BA455A">
      <w:r w:rsidRPr="006A5F84">
        <w:separator/>
      </w:r>
    </w:p>
  </w:footnote>
  <w:footnote w:type="continuationSeparator" w:id="0">
    <w:p w14:paraId="664F89DF" w14:textId="77777777" w:rsidR="00BA455A" w:rsidRPr="006A5F84" w:rsidRDefault="00BA455A">
      <w:r w:rsidRPr="006A5F84">
        <w:continuationSeparator/>
      </w:r>
    </w:p>
  </w:footnote>
  <w:footnote w:type="continuationNotice" w:id="1">
    <w:p w14:paraId="2096F4BC" w14:textId="77777777" w:rsidR="00A46502" w:rsidRDefault="00A46502">
      <w:pPr>
        <w:spacing w:before="0" w:after="0"/>
      </w:pPr>
    </w:p>
  </w:footnote>
  <w:footnote w:id="2">
    <w:p w14:paraId="449DDEAA" w14:textId="3C9BB19D" w:rsidR="00A77708" w:rsidRPr="00C348C0" w:rsidRDefault="00A77708" w:rsidP="009A372E">
      <w:pPr>
        <w:pStyle w:val="FootnoteText"/>
      </w:pPr>
      <w:r w:rsidRPr="006A5F84">
        <w:rPr>
          <w:rStyle w:val="FootnoteReference"/>
          <w:lang w:val="en-GB"/>
        </w:rPr>
        <w:footnoteRef/>
      </w:r>
      <w:r w:rsidR="00EB295F" w:rsidRPr="00C348C0">
        <w:t xml:space="preserve"> </w:t>
      </w:r>
      <w:r w:rsidRPr="00BB71FE">
        <w:t>DDP (</w:t>
      </w:r>
      <w:proofErr w:type="spellStart"/>
      <w:r w:rsidRPr="00BB71FE">
        <w:t>Delivered</w:t>
      </w:r>
      <w:proofErr w:type="spellEnd"/>
      <w:r w:rsidRPr="00BB71FE">
        <w:t xml:space="preserve"> Duty </w:t>
      </w:r>
      <w:proofErr w:type="spellStart"/>
      <w:proofErr w:type="gramStart"/>
      <w:r w:rsidRPr="00BB71FE">
        <w:t>Paid</w:t>
      </w:r>
      <w:proofErr w:type="spellEnd"/>
      <w:r w:rsidRPr="00BB71FE">
        <w:t>)—</w:t>
      </w:r>
      <w:proofErr w:type="gramEnd"/>
      <w:r w:rsidRPr="00C348C0">
        <w:t xml:space="preserve"> Incoterms </w:t>
      </w:r>
      <w:r w:rsidR="00203E3D" w:rsidRPr="00C348C0">
        <w:t>20</w:t>
      </w:r>
      <w:r w:rsidR="00203E3D">
        <w:t>20</w:t>
      </w:r>
      <w:r w:rsidR="00203E3D" w:rsidRPr="00C348C0">
        <w:t xml:space="preserve"> </w:t>
      </w:r>
      <w:r w:rsidRPr="00C348C0">
        <w:t xml:space="preserve">International </w:t>
      </w:r>
      <w:proofErr w:type="spellStart"/>
      <w:r w:rsidRPr="00C348C0">
        <w:t>Chamber</w:t>
      </w:r>
      <w:proofErr w:type="spellEnd"/>
      <w:r w:rsidRPr="00C348C0">
        <w:t xml:space="preserve"> of Commerce </w:t>
      </w:r>
      <w:hyperlink r:id="rId1" w:history="1">
        <w:r w:rsidR="00E94212">
          <w:rPr>
            <w:rStyle w:val="Hyperlink"/>
            <w:lang w:val="en-GB"/>
          </w:rPr>
          <w:t>http://www.iccwbo.org/incoterms/</w:t>
        </w:r>
      </w:hyperlink>
    </w:p>
  </w:footnote>
  <w:footnote w:id="3">
    <w:p w14:paraId="7774049C" w14:textId="77777777" w:rsidR="006B5B42" w:rsidRPr="00C348C0" w:rsidRDefault="006B5B42" w:rsidP="009A372E">
      <w:pPr>
        <w:pStyle w:val="FootnoteText"/>
      </w:pPr>
      <w:r>
        <w:rPr>
          <w:rStyle w:val="FootnoteReference"/>
        </w:rPr>
        <w:footnoteRef/>
      </w:r>
      <w:r w:rsidRPr="00C348C0">
        <w:t xml:space="preserve"> </w:t>
      </w:r>
      <w:r>
        <w:t>See PRAG Section 2.6.10.1.3 A)</w:t>
      </w:r>
    </w:p>
  </w:footnote>
  <w:footnote w:id="4">
    <w:p w14:paraId="47BF4901" w14:textId="77777777" w:rsidR="00803383" w:rsidRPr="00C348C0" w:rsidRDefault="00803383" w:rsidP="009A372E">
      <w:pPr>
        <w:pStyle w:val="FootnoteText"/>
      </w:pPr>
      <w:r>
        <w:rPr>
          <w:rStyle w:val="FootnoteReference"/>
        </w:rPr>
        <w:footnoteRef/>
      </w:r>
      <w:r w:rsidRPr="00C348C0">
        <w:t xml:space="preserve"> It is recommended to use registered mail in case the postmark would not be readable</w:t>
      </w:r>
    </w:p>
  </w:footnote>
  <w:footnote w:id="5">
    <w:p w14:paraId="10609145" w14:textId="7A1AE578" w:rsidR="00A77708" w:rsidRPr="00C348C0" w:rsidRDefault="00A77708" w:rsidP="009A372E">
      <w:pPr>
        <w:pStyle w:val="FootnoteText"/>
      </w:pPr>
      <w:r w:rsidRPr="006A5F84">
        <w:rPr>
          <w:rStyle w:val="FootnoteReference"/>
          <w:lang w:val="en-GB"/>
        </w:rPr>
        <w:footnoteRef/>
      </w:r>
      <w:r w:rsidR="005F1EC7" w:rsidRPr="00C348C0">
        <w:t xml:space="preserve"> </w:t>
      </w:r>
      <w:r w:rsidRPr="009A372E">
        <w:t>DDP (</w:t>
      </w:r>
      <w:proofErr w:type="spellStart"/>
      <w:r w:rsidRPr="009A372E">
        <w:t>Delivered</w:t>
      </w:r>
      <w:proofErr w:type="spellEnd"/>
      <w:r w:rsidRPr="009A372E">
        <w:t xml:space="preserve"> Duty </w:t>
      </w:r>
      <w:proofErr w:type="spellStart"/>
      <w:r w:rsidRPr="009A372E">
        <w:t>Paid</w:t>
      </w:r>
      <w:proofErr w:type="spellEnd"/>
      <w:r w:rsidRPr="009A372E">
        <w:t>)</w:t>
      </w:r>
      <w:r w:rsidRPr="00C348C0">
        <w:t xml:space="preserve"> — Incoterms </w:t>
      </w:r>
      <w:r w:rsidR="00203E3D" w:rsidRPr="00C348C0">
        <w:t>20</w:t>
      </w:r>
      <w:r w:rsidR="00203E3D">
        <w:t>20</w:t>
      </w:r>
      <w:r w:rsidR="00203E3D" w:rsidRPr="00C348C0">
        <w:t xml:space="preserve"> </w:t>
      </w:r>
      <w:r w:rsidRPr="00C348C0">
        <w:t xml:space="preserve">International </w:t>
      </w:r>
      <w:proofErr w:type="spellStart"/>
      <w:r w:rsidRPr="00C348C0">
        <w:t>Chamber</w:t>
      </w:r>
      <w:proofErr w:type="spellEnd"/>
      <w:r w:rsidRPr="00C348C0">
        <w:t xml:space="preserve"> of Commerce </w:t>
      </w:r>
      <w:r w:rsidR="00E94212" w:rsidRPr="0042695A">
        <w:rPr>
          <w:lang w:val="en-IE"/>
        </w:rPr>
        <w:t xml:space="preserve"> </w:t>
      </w:r>
      <w:hyperlink r:id="rId2" w:history="1">
        <w:r w:rsidR="00E94212">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5D0EFE"/>
    <w:multiLevelType w:val="hybridMultilevel"/>
    <w:tmpl w:val="C8641A7C"/>
    <w:lvl w:ilvl="0" w:tplc="EA9AA18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36001"/>
    <w:multiLevelType w:val="hybridMultilevel"/>
    <w:tmpl w:val="BD980548"/>
    <w:lvl w:ilvl="0" w:tplc="F4A62B1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257152"/>
    <w:multiLevelType w:val="hybridMultilevel"/>
    <w:tmpl w:val="656AFB74"/>
    <w:lvl w:ilvl="0" w:tplc="2AC09602">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1716DEA"/>
    <w:multiLevelType w:val="hybridMultilevel"/>
    <w:tmpl w:val="0074BF9A"/>
    <w:lvl w:ilvl="0" w:tplc="C3B472B8">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E8A2AA4"/>
    <w:multiLevelType w:val="multilevel"/>
    <w:tmpl w:val="9714459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22CAF936"/>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none"/>
      <w:lvlText w:val=""/>
      <w:lvlJc w:val="left"/>
      <w:pPr>
        <w:tabs>
          <w:tab w:val="num" w:pos="36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83386398">
    <w:abstractNumId w:val="13"/>
  </w:num>
  <w:num w:numId="2" w16cid:durableId="1915624837">
    <w:abstractNumId w:val="26"/>
  </w:num>
  <w:num w:numId="3" w16cid:durableId="298267858">
    <w:abstractNumId w:val="12"/>
  </w:num>
  <w:num w:numId="4" w16cid:durableId="1074813442">
    <w:abstractNumId w:val="16"/>
  </w:num>
  <w:num w:numId="5" w16cid:durableId="217598303">
    <w:abstractNumId w:val="28"/>
  </w:num>
  <w:num w:numId="6" w16cid:durableId="1813592654">
    <w:abstractNumId w:val="11"/>
  </w:num>
  <w:num w:numId="7" w16cid:durableId="730075670">
    <w:abstractNumId w:val="8"/>
  </w:num>
  <w:num w:numId="8" w16cid:durableId="646281425">
    <w:abstractNumId w:val="3"/>
  </w:num>
  <w:num w:numId="9" w16cid:durableId="1611232030">
    <w:abstractNumId w:val="18"/>
  </w:num>
  <w:num w:numId="10" w16cid:durableId="139881382">
    <w:abstractNumId w:val="7"/>
  </w:num>
  <w:num w:numId="11" w16cid:durableId="728261232">
    <w:abstractNumId w:val="25"/>
  </w:num>
  <w:num w:numId="12" w16cid:durableId="119569788">
    <w:abstractNumId w:val="14"/>
  </w:num>
  <w:num w:numId="13" w16cid:durableId="2052260618">
    <w:abstractNumId w:val="9"/>
  </w:num>
  <w:num w:numId="14" w16cid:durableId="171381850">
    <w:abstractNumId w:val="22"/>
  </w:num>
  <w:num w:numId="15" w16cid:durableId="617875098">
    <w:abstractNumId w:val="24"/>
  </w:num>
  <w:num w:numId="16" w16cid:durableId="1860584179">
    <w:abstractNumId w:val="10"/>
  </w:num>
  <w:num w:numId="17" w16cid:durableId="1816220559">
    <w:abstractNumId w:val="19"/>
  </w:num>
  <w:num w:numId="18" w16cid:durableId="2037121281">
    <w:abstractNumId w:val="13"/>
  </w:num>
  <w:num w:numId="19" w16cid:durableId="1438670086">
    <w:abstractNumId w:val="13"/>
  </w:num>
  <w:num w:numId="20" w16cid:durableId="1793286918">
    <w:abstractNumId w:val="29"/>
  </w:num>
  <w:num w:numId="21" w16cid:durableId="2090034403">
    <w:abstractNumId w:val="21"/>
  </w:num>
  <w:num w:numId="22" w16cid:durableId="1673877613">
    <w:abstractNumId w:val="20"/>
  </w:num>
  <w:num w:numId="23" w16cid:durableId="240484177">
    <w:abstractNumId w:val="5"/>
  </w:num>
  <w:num w:numId="24" w16cid:durableId="2018655724">
    <w:abstractNumId w:val="13"/>
  </w:num>
  <w:num w:numId="25" w16cid:durableId="1608079819">
    <w:abstractNumId w:val="13"/>
  </w:num>
  <w:num w:numId="26" w16cid:durableId="2142375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407725884">
    <w:abstractNumId w:val="2"/>
  </w:num>
  <w:num w:numId="28" w16cid:durableId="1199008807">
    <w:abstractNumId w:val="6"/>
  </w:num>
  <w:num w:numId="29" w16cid:durableId="381907515">
    <w:abstractNumId w:val="1"/>
  </w:num>
  <w:num w:numId="30" w16cid:durableId="341857802">
    <w:abstractNumId w:val="4"/>
  </w:num>
  <w:num w:numId="31" w16cid:durableId="728572303">
    <w:abstractNumId w:val="17"/>
  </w:num>
  <w:num w:numId="32" w16cid:durableId="1900557674">
    <w:abstractNumId w:val="23"/>
  </w:num>
  <w:num w:numId="33" w16cid:durableId="382563933">
    <w:abstractNumId w:val="15"/>
  </w:num>
  <w:num w:numId="34" w16cid:durableId="2088334720">
    <w:abstractNumId w:val="15"/>
  </w:num>
  <w:num w:numId="35" w16cid:durableId="1312908854">
    <w:abstractNumId w:val="15"/>
    <w:lvlOverride w:ilvl="0">
      <w:startOverride w:val="27"/>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jla Mijovic">
    <w15:presenceInfo w15:providerId="AD" w15:userId="S::Lejla.Mijovic@cpcd.ba::400c10a8-08dd-4641-b45f-9ceaf2c5e0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ED1"/>
    <w:rsid w:val="00007151"/>
    <w:rsid w:val="000076C2"/>
    <w:rsid w:val="00007DCD"/>
    <w:rsid w:val="00010561"/>
    <w:rsid w:val="00010EFB"/>
    <w:rsid w:val="00013C54"/>
    <w:rsid w:val="000167B8"/>
    <w:rsid w:val="00016974"/>
    <w:rsid w:val="0002493B"/>
    <w:rsid w:val="0002516A"/>
    <w:rsid w:val="000259FC"/>
    <w:rsid w:val="00027333"/>
    <w:rsid w:val="00030464"/>
    <w:rsid w:val="00034F96"/>
    <w:rsid w:val="00036E25"/>
    <w:rsid w:val="00040153"/>
    <w:rsid w:val="000402D0"/>
    <w:rsid w:val="00040CF1"/>
    <w:rsid w:val="00041516"/>
    <w:rsid w:val="000417E2"/>
    <w:rsid w:val="00043159"/>
    <w:rsid w:val="0004517D"/>
    <w:rsid w:val="00046572"/>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494"/>
    <w:rsid w:val="00087F35"/>
    <w:rsid w:val="00090987"/>
    <w:rsid w:val="0009286D"/>
    <w:rsid w:val="000947DF"/>
    <w:rsid w:val="00097737"/>
    <w:rsid w:val="000A1A71"/>
    <w:rsid w:val="000A285B"/>
    <w:rsid w:val="000A2EBF"/>
    <w:rsid w:val="000A3B36"/>
    <w:rsid w:val="000A7A2C"/>
    <w:rsid w:val="000B0983"/>
    <w:rsid w:val="000B1236"/>
    <w:rsid w:val="000B4323"/>
    <w:rsid w:val="000B79F6"/>
    <w:rsid w:val="000C1D59"/>
    <w:rsid w:val="000C2504"/>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1704"/>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DE"/>
    <w:rsid w:val="00130EF1"/>
    <w:rsid w:val="001320DF"/>
    <w:rsid w:val="001323FB"/>
    <w:rsid w:val="00134586"/>
    <w:rsid w:val="00135BEA"/>
    <w:rsid w:val="0014659F"/>
    <w:rsid w:val="00150767"/>
    <w:rsid w:val="001515E4"/>
    <w:rsid w:val="00151DC2"/>
    <w:rsid w:val="001536B3"/>
    <w:rsid w:val="0015727E"/>
    <w:rsid w:val="00157C6D"/>
    <w:rsid w:val="00157DEE"/>
    <w:rsid w:val="001645AC"/>
    <w:rsid w:val="00164F15"/>
    <w:rsid w:val="00171C45"/>
    <w:rsid w:val="00172CC0"/>
    <w:rsid w:val="0017465A"/>
    <w:rsid w:val="001766D9"/>
    <w:rsid w:val="001806BE"/>
    <w:rsid w:val="00181980"/>
    <w:rsid w:val="00185973"/>
    <w:rsid w:val="0018717C"/>
    <w:rsid w:val="00187253"/>
    <w:rsid w:val="00192430"/>
    <w:rsid w:val="001932AF"/>
    <w:rsid w:val="001937B4"/>
    <w:rsid w:val="001976A6"/>
    <w:rsid w:val="001A0C26"/>
    <w:rsid w:val="001A1207"/>
    <w:rsid w:val="001A64D9"/>
    <w:rsid w:val="001A6C79"/>
    <w:rsid w:val="001B29E8"/>
    <w:rsid w:val="001B2ED2"/>
    <w:rsid w:val="001B38DA"/>
    <w:rsid w:val="001B5454"/>
    <w:rsid w:val="001B660A"/>
    <w:rsid w:val="001C53E8"/>
    <w:rsid w:val="001D0532"/>
    <w:rsid w:val="001D20C7"/>
    <w:rsid w:val="001D216F"/>
    <w:rsid w:val="001D339B"/>
    <w:rsid w:val="001D3A8D"/>
    <w:rsid w:val="001D51F8"/>
    <w:rsid w:val="001E377F"/>
    <w:rsid w:val="001E3F7E"/>
    <w:rsid w:val="001E4648"/>
    <w:rsid w:val="001E624F"/>
    <w:rsid w:val="001F0DE5"/>
    <w:rsid w:val="001F1AF4"/>
    <w:rsid w:val="001F2EC3"/>
    <w:rsid w:val="001F410B"/>
    <w:rsid w:val="001F5421"/>
    <w:rsid w:val="001F561B"/>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3AE5"/>
    <w:rsid w:val="00264ACD"/>
    <w:rsid w:val="00265147"/>
    <w:rsid w:val="0026542C"/>
    <w:rsid w:val="00266C6F"/>
    <w:rsid w:val="00271700"/>
    <w:rsid w:val="00272A7B"/>
    <w:rsid w:val="00272D32"/>
    <w:rsid w:val="0028364A"/>
    <w:rsid w:val="0029024D"/>
    <w:rsid w:val="00290561"/>
    <w:rsid w:val="00294190"/>
    <w:rsid w:val="002A0041"/>
    <w:rsid w:val="002A1860"/>
    <w:rsid w:val="002A2D36"/>
    <w:rsid w:val="002A6367"/>
    <w:rsid w:val="002B1865"/>
    <w:rsid w:val="002B5957"/>
    <w:rsid w:val="002B6401"/>
    <w:rsid w:val="002B7402"/>
    <w:rsid w:val="002B78A7"/>
    <w:rsid w:val="002C1EAD"/>
    <w:rsid w:val="002C649A"/>
    <w:rsid w:val="002D0CE1"/>
    <w:rsid w:val="002D1FCC"/>
    <w:rsid w:val="002D2FC0"/>
    <w:rsid w:val="002D6EED"/>
    <w:rsid w:val="002E105B"/>
    <w:rsid w:val="002E1AB7"/>
    <w:rsid w:val="002E1FB2"/>
    <w:rsid w:val="002E6A88"/>
    <w:rsid w:val="002F1222"/>
    <w:rsid w:val="002F1303"/>
    <w:rsid w:val="002F160C"/>
    <w:rsid w:val="002F48D0"/>
    <w:rsid w:val="002F530E"/>
    <w:rsid w:val="002F6309"/>
    <w:rsid w:val="00301220"/>
    <w:rsid w:val="003051AA"/>
    <w:rsid w:val="003061F8"/>
    <w:rsid w:val="00306DE6"/>
    <w:rsid w:val="00310640"/>
    <w:rsid w:val="00310BEB"/>
    <w:rsid w:val="003205A4"/>
    <w:rsid w:val="00322263"/>
    <w:rsid w:val="0032464B"/>
    <w:rsid w:val="00327F52"/>
    <w:rsid w:val="003308C6"/>
    <w:rsid w:val="0033162A"/>
    <w:rsid w:val="003320FF"/>
    <w:rsid w:val="0033212F"/>
    <w:rsid w:val="003348FA"/>
    <w:rsid w:val="00335E06"/>
    <w:rsid w:val="003409B8"/>
    <w:rsid w:val="003411A3"/>
    <w:rsid w:val="00343102"/>
    <w:rsid w:val="0034393A"/>
    <w:rsid w:val="00345115"/>
    <w:rsid w:val="00347B7E"/>
    <w:rsid w:val="003502E9"/>
    <w:rsid w:val="0035089B"/>
    <w:rsid w:val="00351351"/>
    <w:rsid w:val="0035197E"/>
    <w:rsid w:val="00351FCD"/>
    <w:rsid w:val="003551F4"/>
    <w:rsid w:val="003568F8"/>
    <w:rsid w:val="00360344"/>
    <w:rsid w:val="0036036D"/>
    <w:rsid w:val="003613D2"/>
    <w:rsid w:val="00364FFD"/>
    <w:rsid w:val="00366831"/>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964E6"/>
    <w:rsid w:val="003A02A1"/>
    <w:rsid w:val="003A2F3C"/>
    <w:rsid w:val="003A474A"/>
    <w:rsid w:val="003B27CE"/>
    <w:rsid w:val="003B3C9C"/>
    <w:rsid w:val="003B48B4"/>
    <w:rsid w:val="003B6C72"/>
    <w:rsid w:val="003C0747"/>
    <w:rsid w:val="003C6C9C"/>
    <w:rsid w:val="003C7266"/>
    <w:rsid w:val="003D1059"/>
    <w:rsid w:val="003D2078"/>
    <w:rsid w:val="003D3CAA"/>
    <w:rsid w:val="003D7011"/>
    <w:rsid w:val="003D7611"/>
    <w:rsid w:val="003E06BE"/>
    <w:rsid w:val="003E4DCA"/>
    <w:rsid w:val="003E7C71"/>
    <w:rsid w:val="003F0713"/>
    <w:rsid w:val="003F1367"/>
    <w:rsid w:val="003F2FA4"/>
    <w:rsid w:val="003F3B51"/>
    <w:rsid w:val="003F3D45"/>
    <w:rsid w:val="003F4953"/>
    <w:rsid w:val="003F6D98"/>
    <w:rsid w:val="003F70D0"/>
    <w:rsid w:val="003F7AF5"/>
    <w:rsid w:val="003F7DB7"/>
    <w:rsid w:val="0040221E"/>
    <w:rsid w:val="0040595A"/>
    <w:rsid w:val="004072FA"/>
    <w:rsid w:val="004105A1"/>
    <w:rsid w:val="004108F8"/>
    <w:rsid w:val="00420666"/>
    <w:rsid w:val="00421363"/>
    <w:rsid w:val="0042695A"/>
    <w:rsid w:val="004300D4"/>
    <w:rsid w:val="004316F0"/>
    <w:rsid w:val="004365AD"/>
    <w:rsid w:val="00442FF2"/>
    <w:rsid w:val="004434F8"/>
    <w:rsid w:val="0045310F"/>
    <w:rsid w:val="004554CB"/>
    <w:rsid w:val="00457322"/>
    <w:rsid w:val="004607CD"/>
    <w:rsid w:val="0046122C"/>
    <w:rsid w:val="00461AB4"/>
    <w:rsid w:val="00463F73"/>
    <w:rsid w:val="00475EF5"/>
    <w:rsid w:val="00476547"/>
    <w:rsid w:val="004775D2"/>
    <w:rsid w:val="0047783A"/>
    <w:rsid w:val="00483E26"/>
    <w:rsid w:val="00487730"/>
    <w:rsid w:val="0049088E"/>
    <w:rsid w:val="004912C7"/>
    <w:rsid w:val="004925DF"/>
    <w:rsid w:val="00494168"/>
    <w:rsid w:val="00495877"/>
    <w:rsid w:val="004A0140"/>
    <w:rsid w:val="004A101E"/>
    <w:rsid w:val="004A5CA1"/>
    <w:rsid w:val="004A7ED9"/>
    <w:rsid w:val="004B3774"/>
    <w:rsid w:val="004B47CC"/>
    <w:rsid w:val="004B5C33"/>
    <w:rsid w:val="004C265E"/>
    <w:rsid w:val="004C35B5"/>
    <w:rsid w:val="004C5E45"/>
    <w:rsid w:val="004C6B7E"/>
    <w:rsid w:val="004C709C"/>
    <w:rsid w:val="004D2FD8"/>
    <w:rsid w:val="004D6D1E"/>
    <w:rsid w:val="004E16BB"/>
    <w:rsid w:val="004E68CF"/>
    <w:rsid w:val="004F1264"/>
    <w:rsid w:val="004F5C57"/>
    <w:rsid w:val="004F6EE9"/>
    <w:rsid w:val="005005D7"/>
    <w:rsid w:val="00501FF0"/>
    <w:rsid w:val="00503427"/>
    <w:rsid w:val="00515303"/>
    <w:rsid w:val="00515616"/>
    <w:rsid w:val="00516552"/>
    <w:rsid w:val="005239B0"/>
    <w:rsid w:val="00533C8D"/>
    <w:rsid w:val="00535826"/>
    <w:rsid w:val="00536B4A"/>
    <w:rsid w:val="00537189"/>
    <w:rsid w:val="00542E0F"/>
    <w:rsid w:val="00545957"/>
    <w:rsid w:val="00546D55"/>
    <w:rsid w:val="00552278"/>
    <w:rsid w:val="00555BFC"/>
    <w:rsid w:val="00556923"/>
    <w:rsid w:val="00562930"/>
    <w:rsid w:val="005634B2"/>
    <w:rsid w:val="00566DB7"/>
    <w:rsid w:val="00575CB0"/>
    <w:rsid w:val="00580F0C"/>
    <w:rsid w:val="00582894"/>
    <w:rsid w:val="005847F4"/>
    <w:rsid w:val="00586D6C"/>
    <w:rsid w:val="00591F23"/>
    <w:rsid w:val="00593550"/>
    <w:rsid w:val="0059371A"/>
    <w:rsid w:val="005A616F"/>
    <w:rsid w:val="005A7727"/>
    <w:rsid w:val="005B2018"/>
    <w:rsid w:val="005B35D7"/>
    <w:rsid w:val="005B62EE"/>
    <w:rsid w:val="005C0EA1"/>
    <w:rsid w:val="005C1201"/>
    <w:rsid w:val="005C3558"/>
    <w:rsid w:val="005D1078"/>
    <w:rsid w:val="005D72F7"/>
    <w:rsid w:val="005E0B76"/>
    <w:rsid w:val="005E2D21"/>
    <w:rsid w:val="005E2EE8"/>
    <w:rsid w:val="005E360E"/>
    <w:rsid w:val="005F1EC7"/>
    <w:rsid w:val="005F3C51"/>
    <w:rsid w:val="005F62D0"/>
    <w:rsid w:val="005F7DC0"/>
    <w:rsid w:val="006001E5"/>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18E5"/>
    <w:rsid w:val="00644483"/>
    <w:rsid w:val="0065117A"/>
    <w:rsid w:val="00652618"/>
    <w:rsid w:val="006532E3"/>
    <w:rsid w:val="00654F04"/>
    <w:rsid w:val="0066145D"/>
    <w:rsid w:val="00661B3C"/>
    <w:rsid w:val="0066519D"/>
    <w:rsid w:val="006669E6"/>
    <w:rsid w:val="00670E5E"/>
    <w:rsid w:val="00677500"/>
    <w:rsid w:val="006823AA"/>
    <w:rsid w:val="0068247E"/>
    <w:rsid w:val="00682804"/>
    <w:rsid w:val="006837F8"/>
    <w:rsid w:val="0069153C"/>
    <w:rsid w:val="006917B2"/>
    <w:rsid w:val="00692095"/>
    <w:rsid w:val="00696FDD"/>
    <w:rsid w:val="006A5F84"/>
    <w:rsid w:val="006A6FC3"/>
    <w:rsid w:val="006B0532"/>
    <w:rsid w:val="006B0AB1"/>
    <w:rsid w:val="006B3EAE"/>
    <w:rsid w:val="006B5B42"/>
    <w:rsid w:val="006C2F05"/>
    <w:rsid w:val="006C513D"/>
    <w:rsid w:val="006D3BA1"/>
    <w:rsid w:val="006D4CEC"/>
    <w:rsid w:val="006E1DB1"/>
    <w:rsid w:val="006E4A76"/>
    <w:rsid w:val="006E56FD"/>
    <w:rsid w:val="006E6880"/>
    <w:rsid w:val="006F0348"/>
    <w:rsid w:val="006F210E"/>
    <w:rsid w:val="006F43E5"/>
    <w:rsid w:val="006F7CB5"/>
    <w:rsid w:val="00702131"/>
    <w:rsid w:val="00703425"/>
    <w:rsid w:val="00710379"/>
    <w:rsid w:val="00711C72"/>
    <w:rsid w:val="0071243A"/>
    <w:rsid w:val="00715B35"/>
    <w:rsid w:val="00723113"/>
    <w:rsid w:val="00723C11"/>
    <w:rsid w:val="00724D0C"/>
    <w:rsid w:val="007307A9"/>
    <w:rsid w:val="0073394B"/>
    <w:rsid w:val="0073450F"/>
    <w:rsid w:val="00740F25"/>
    <w:rsid w:val="007423EF"/>
    <w:rsid w:val="00750B4F"/>
    <w:rsid w:val="0075384B"/>
    <w:rsid w:val="00754D2B"/>
    <w:rsid w:val="007563BB"/>
    <w:rsid w:val="007600CA"/>
    <w:rsid w:val="00760195"/>
    <w:rsid w:val="00760F0A"/>
    <w:rsid w:val="007621CE"/>
    <w:rsid w:val="007625F7"/>
    <w:rsid w:val="007629E1"/>
    <w:rsid w:val="00763B1C"/>
    <w:rsid w:val="007666CD"/>
    <w:rsid w:val="00767446"/>
    <w:rsid w:val="00771C25"/>
    <w:rsid w:val="00775749"/>
    <w:rsid w:val="00776BF7"/>
    <w:rsid w:val="00777E99"/>
    <w:rsid w:val="00782388"/>
    <w:rsid w:val="00785050"/>
    <w:rsid w:val="00787CA0"/>
    <w:rsid w:val="00792A1B"/>
    <w:rsid w:val="0079405A"/>
    <w:rsid w:val="007A0045"/>
    <w:rsid w:val="007A0144"/>
    <w:rsid w:val="007A01BB"/>
    <w:rsid w:val="007A0C47"/>
    <w:rsid w:val="007B15A3"/>
    <w:rsid w:val="007B19F1"/>
    <w:rsid w:val="007B65DB"/>
    <w:rsid w:val="007C0BDD"/>
    <w:rsid w:val="007C1656"/>
    <w:rsid w:val="007C3133"/>
    <w:rsid w:val="007C6832"/>
    <w:rsid w:val="007C6835"/>
    <w:rsid w:val="007C75E0"/>
    <w:rsid w:val="007D5FA2"/>
    <w:rsid w:val="007E0CD5"/>
    <w:rsid w:val="007E3D5F"/>
    <w:rsid w:val="007E597D"/>
    <w:rsid w:val="007F634B"/>
    <w:rsid w:val="007F661B"/>
    <w:rsid w:val="007F6802"/>
    <w:rsid w:val="008005B3"/>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52C4"/>
    <w:rsid w:val="00865307"/>
    <w:rsid w:val="008670ED"/>
    <w:rsid w:val="0086759F"/>
    <w:rsid w:val="00870FD6"/>
    <w:rsid w:val="008718AA"/>
    <w:rsid w:val="00872830"/>
    <w:rsid w:val="008754B4"/>
    <w:rsid w:val="0088011E"/>
    <w:rsid w:val="008808CB"/>
    <w:rsid w:val="00883757"/>
    <w:rsid w:val="0088465B"/>
    <w:rsid w:val="008847D1"/>
    <w:rsid w:val="00885882"/>
    <w:rsid w:val="008859E6"/>
    <w:rsid w:val="00891D12"/>
    <w:rsid w:val="00892CE9"/>
    <w:rsid w:val="008934F5"/>
    <w:rsid w:val="00894A3C"/>
    <w:rsid w:val="008A048D"/>
    <w:rsid w:val="008A05B3"/>
    <w:rsid w:val="008A1D70"/>
    <w:rsid w:val="008A1DD1"/>
    <w:rsid w:val="008A2256"/>
    <w:rsid w:val="008A39B7"/>
    <w:rsid w:val="008B1318"/>
    <w:rsid w:val="008B2A9C"/>
    <w:rsid w:val="008B5D4F"/>
    <w:rsid w:val="008C14A7"/>
    <w:rsid w:val="008C477F"/>
    <w:rsid w:val="008C4E79"/>
    <w:rsid w:val="008C5A40"/>
    <w:rsid w:val="008C5DAA"/>
    <w:rsid w:val="008C787A"/>
    <w:rsid w:val="008E40E2"/>
    <w:rsid w:val="008E7470"/>
    <w:rsid w:val="008E7587"/>
    <w:rsid w:val="008F3866"/>
    <w:rsid w:val="008F3D27"/>
    <w:rsid w:val="008F6C7E"/>
    <w:rsid w:val="009030B0"/>
    <w:rsid w:val="009036CD"/>
    <w:rsid w:val="009073C0"/>
    <w:rsid w:val="009073F4"/>
    <w:rsid w:val="009143FD"/>
    <w:rsid w:val="00917D02"/>
    <w:rsid w:val="00920A51"/>
    <w:rsid w:val="00920DBC"/>
    <w:rsid w:val="00922542"/>
    <w:rsid w:val="009239D4"/>
    <w:rsid w:val="009241D8"/>
    <w:rsid w:val="009251E3"/>
    <w:rsid w:val="00931E51"/>
    <w:rsid w:val="009351B7"/>
    <w:rsid w:val="0093582A"/>
    <w:rsid w:val="009423FB"/>
    <w:rsid w:val="00943E92"/>
    <w:rsid w:val="0094670B"/>
    <w:rsid w:val="00946ED1"/>
    <w:rsid w:val="00947FC3"/>
    <w:rsid w:val="00950813"/>
    <w:rsid w:val="009514EC"/>
    <w:rsid w:val="00961615"/>
    <w:rsid w:val="009744E7"/>
    <w:rsid w:val="00980A42"/>
    <w:rsid w:val="009976B3"/>
    <w:rsid w:val="009A372E"/>
    <w:rsid w:val="009A3792"/>
    <w:rsid w:val="009A3A53"/>
    <w:rsid w:val="009A538A"/>
    <w:rsid w:val="009A5522"/>
    <w:rsid w:val="009A6F00"/>
    <w:rsid w:val="009B0CF1"/>
    <w:rsid w:val="009B1FBF"/>
    <w:rsid w:val="009B2F1F"/>
    <w:rsid w:val="009B422E"/>
    <w:rsid w:val="009B4D6F"/>
    <w:rsid w:val="009B5A6D"/>
    <w:rsid w:val="009B5FF5"/>
    <w:rsid w:val="009C0E86"/>
    <w:rsid w:val="009C1AB9"/>
    <w:rsid w:val="009C3D04"/>
    <w:rsid w:val="009D2938"/>
    <w:rsid w:val="009D2A45"/>
    <w:rsid w:val="009D3181"/>
    <w:rsid w:val="009D4875"/>
    <w:rsid w:val="009D5314"/>
    <w:rsid w:val="009E04E4"/>
    <w:rsid w:val="009E0D2A"/>
    <w:rsid w:val="009E48A3"/>
    <w:rsid w:val="009E4FC6"/>
    <w:rsid w:val="009E6BB7"/>
    <w:rsid w:val="009F1371"/>
    <w:rsid w:val="009F3126"/>
    <w:rsid w:val="00A02BDD"/>
    <w:rsid w:val="00A039CA"/>
    <w:rsid w:val="00A04FBF"/>
    <w:rsid w:val="00A05DCA"/>
    <w:rsid w:val="00A068EC"/>
    <w:rsid w:val="00A11F12"/>
    <w:rsid w:val="00A139A6"/>
    <w:rsid w:val="00A15392"/>
    <w:rsid w:val="00A1620D"/>
    <w:rsid w:val="00A1746F"/>
    <w:rsid w:val="00A25BD7"/>
    <w:rsid w:val="00A2696E"/>
    <w:rsid w:val="00A30A5E"/>
    <w:rsid w:val="00A31C2D"/>
    <w:rsid w:val="00A4194A"/>
    <w:rsid w:val="00A42161"/>
    <w:rsid w:val="00A42E71"/>
    <w:rsid w:val="00A438A1"/>
    <w:rsid w:val="00A4424B"/>
    <w:rsid w:val="00A46502"/>
    <w:rsid w:val="00A4650C"/>
    <w:rsid w:val="00A50D37"/>
    <w:rsid w:val="00A512A5"/>
    <w:rsid w:val="00A512C9"/>
    <w:rsid w:val="00A5312F"/>
    <w:rsid w:val="00A539E4"/>
    <w:rsid w:val="00A5438F"/>
    <w:rsid w:val="00A55597"/>
    <w:rsid w:val="00A56C0B"/>
    <w:rsid w:val="00A62073"/>
    <w:rsid w:val="00A62A7F"/>
    <w:rsid w:val="00A63E3C"/>
    <w:rsid w:val="00A65361"/>
    <w:rsid w:val="00A665A2"/>
    <w:rsid w:val="00A706A7"/>
    <w:rsid w:val="00A721A0"/>
    <w:rsid w:val="00A75432"/>
    <w:rsid w:val="00A75650"/>
    <w:rsid w:val="00A77708"/>
    <w:rsid w:val="00A807D8"/>
    <w:rsid w:val="00A826AD"/>
    <w:rsid w:val="00A8413B"/>
    <w:rsid w:val="00A845B1"/>
    <w:rsid w:val="00A85CBD"/>
    <w:rsid w:val="00A90875"/>
    <w:rsid w:val="00A9509F"/>
    <w:rsid w:val="00AA1A03"/>
    <w:rsid w:val="00AA24A4"/>
    <w:rsid w:val="00AA4766"/>
    <w:rsid w:val="00AB26E0"/>
    <w:rsid w:val="00AB29A9"/>
    <w:rsid w:val="00AB3AB0"/>
    <w:rsid w:val="00AB5A11"/>
    <w:rsid w:val="00AB5ED5"/>
    <w:rsid w:val="00AB66A5"/>
    <w:rsid w:val="00AC07D4"/>
    <w:rsid w:val="00AC2621"/>
    <w:rsid w:val="00AC4A3A"/>
    <w:rsid w:val="00AC7636"/>
    <w:rsid w:val="00AD0D7A"/>
    <w:rsid w:val="00AD1E54"/>
    <w:rsid w:val="00AD5536"/>
    <w:rsid w:val="00AD61A7"/>
    <w:rsid w:val="00AE5192"/>
    <w:rsid w:val="00AE6600"/>
    <w:rsid w:val="00AE7D13"/>
    <w:rsid w:val="00AF2A32"/>
    <w:rsid w:val="00AF3DD3"/>
    <w:rsid w:val="00AF4052"/>
    <w:rsid w:val="00AF412B"/>
    <w:rsid w:val="00AF47CA"/>
    <w:rsid w:val="00AF507E"/>
    <w:rsid w:val="00AF5E8C"/>
    <w:rsid w:val="00B07102"/>
    <w:rsid w:val="00B1032A"/>
    <w:rsid w:val="00B1165D"/>
    <w:rsid w:val="00B12FB9"/>
    <w:rsid w:val="00B170EF"/>
    <w:rsid w:val="00B17A53"/>
    <w:rsid w:val="00B2499C"/>
    <w:rsid w:val="00B266CE"/>
    <w:rsid w:val="00B277E4"/>
    <w:rsid w:val="00B30528"/>
    <w:rsid w:val="00B3168E"/>
    <w:rsid w:val="00B3411B"/>
    <w:rsid w:val="00B443C3"/>
    <w:rsid w:val="00B4454C"/>
    <w:rsid w:val="00B44B08"/>
    <w:rsid w:val="00B44DC5"/>
    <w:rsid w:val="00B4644C"/>
    <w:rsid w:val="00B4772C"/>
    <w:rsid w:val="00B50CF5"/>
    <w:rsid w:val="00B51209"/>
    <w:rsid w:val="00B525A7"/>
    <w:rsid w:val="00B56237"/>
    <w:rsid w:val="00B569B1"/>
    <w:rsid w:val="00B60082"/>
    <w:rsid w:val="00B606FE"/>
    <w:rsid w:val="00B61CED"/>
    <w:rsid w:val="00B63280"/>
    <w:rsid w:val="00B65351"/>
    <w:rsid w:val="00B655DB"/>
    <w:rsid w:val="00B70C0E"/>
    <w:rsid w:val="00B721CC"/>
    <w:rsid w:val="00B7329A"/>
    <w:rsid w:val="00B76124"/>
    <w:rsid w:val="00B80DE8"/>
    <w:rsid w:val="00B8161D"/>
    <w:rsid w:val="00B84EBC"/>
    <w:rsid w:val="00B86755"/>
    <w:rsid w:val="00B90C14"/>
    <w:rsid w:val="00B928C2"/>
    <w:rsid w:val="00B93930"/>
    <w:rsid w:val="00B965CD"/>
    <w:rsid w:val="00B9691D"/>
    <w:rsid w:val="00B96D98"/>
    <w:rsid w:val="00B96E4B"/>
    <w:rsid w:val="00B96F5E"/>
    <w:rsid w:val="00BA204C"/>
    <w:rsid w:val="00BA455A"/>
    <w:rsid w:val="00BA70CB"/>
    <w:rsid w:val="00BB0AE3"/>
    <w:rsid w:val="00BB2075"/>
    <w:rsid w:val="00BB2CCE"/>
    <w:rsid w:val="00BB51C8"/>
    <w:rsid w:val="00BB56D3"/>
    <w:rsid w:val="00BB65D4"/>
    <w:rsid w:val="00BB6CB4"/>
    <w:rsid w:val="00BB71B1"/>
    <w:rsid w:val="00BB71FE"/>
    <w:rsid w:val="00BC112C"/>
    <w:rsid w:val="00BC163B"/>
    <w:rsid w:val="00BC2F6B"/>
    <w:rsid w:val="00BC3A13"/>
    <w:rsid w:val="00BC3B75"/>
    <w:rsid w:val="00BC3D2D"/>
    <w:rsid w:val="00BC46F2"/>
    <w:rsid w:val="00BC6222"/>
    <w:rsid w:val="00BD201F"/>
    <w:rsid w:val="00BD2FEA"/>
    <w:rsid w:val="00BD3371"/>
    <w:rsid w:val="00BE34FF"/>
    <w:rsid w:val="00BE3AD8"/>
    <w:rsid w:val="00BE416C"/>
    <w:rsid w:val="00BF1A9A"/>
    <w:rsid w:val="00C0329C"/>
    <w:rsid w:val="00C07667"/>
    <w:rsid w:val="00C10494"/>
    <w:rsid w:val="00C12AF0"/>
    <w:rsid w:val="00C13C29"/>
    <w:rsid w:val="00C17310"/>
    <w:rsid w:val="00C24AB5"/>
    <w:rsid w:val="00C255E8"/>
    <w:rsid w:val="00C302E1"/>
    <w:rsid w:val="00C3235B"/>
    <w:rsid w:val="00C348C0"/>
    <w:rsid w:val="00C34E40"/>
    <w:rsid w:val="00C34F9C"/>
    <w:rsid w:val="00C350C3"/>
    <w:rsid w:val="00C41328"/>
    <w:rsid w:val="00C413E2"/>
    <w:rsid w:val="00C41919"/>
    <w:rsid w:val="00C42CAE"/>
    <w:rsid w:val="00C47237"/>
    <w:rsid w:val="00C53475"/>
    <w:rsid w:val="00C53F38"/>
    <w:rsid w:val="00C54801"/>
    <w:rsid w:val="00C57367"/>
    <w:rsid w:val="00C60DD3"/>
    <w:rsid w:val="00C61312"/>
    <w:rsid w:val="00C720C8"/>
    <w:rsid w:val="00C725B1"/>
    <w:rsid w:val="00C7322E"/>
    <w:rsid w:val="00C75CCE"/>
    <w:rsid w:val="00C76765"/>
    <w:rsid w:val="00C778A1"/>
    <w:rsid w:val="00C80299"/>
    <w:rsid w:val="00C81B22"/>
    <w:rsid w:val="00C8328B"/>
    <w:rsid w:val="00C83B14"/>
    <w:rsid w:val="00C85C8A"/>
    <w:rsid w:val="00C85F4A"/>
    <w:rsid w:val="00C86724"/>
    <w:rsid w:val="00C87F4C"/>
    <w:rsid w:val="00C900E2"/>
    <w:rsid w:val="00C92434"/>
    <w:rsid w:val="00C93ED2"/>
    <w:rsid w:val="00C976DE"/>
    <w:rsid w:val="00CA1354"/>
    <w:rsid w:val="00CA1F02"/>
    <w:rsid w:val="00CA618A"/>
    <w:rsid w:val="00CA6C68"/>
    <w:rsid w:val="00CA7FAB"/>
    <w:rsid w:val="00CB3E27"/>
    <w:rsid w:val="00CB4E1D"/>
    <w:rsid w:val="00CC7DE2"/>
    <w:rsid w:val="00CD4A4D"/>
    <w:rsid w:val="00CD7F25"/>
    <w:rsid w:val="00CE16A1"/>
    <w:rsid w:val="00CF2D8C"/>
    <w:rsid w:val="00CF2DE2"/>
    <w:rsid w:val="00CF30C4"/>
    <w:rsid w:val="00CF48EA"/>
    <w:rsid w:val="00CF63C2"/>
    <w:rsid w:val="00CF6CFA"/>
    <w:rsid w:val="00D00E91"/>
    <w:rsid w:val="00D02E23"/>
    <w:rsid w:val="00D03108"/>
    <w:rsid w:val="00D07A31"/>
    <w:rsid w:val="00D13585"/>
    <w:rsid w:val="00D1398A"/>
    <w:rsid w:val="00D14C4D"/>
    <w:rsid w:val="00D16ADA"/>
    <w:rsid w:val="00D17EE8"/>
    <w:rsid w:val="00D21056"/>
    <w:rsid w:val="00D243E7"/>
    <w:rsid w:val="00D24469"/>
    <w:rsid w:val="00D24893"/>
    <w:rsid w:val="00D273C1"/>
    <w:rsid w:val="00D312D2"/>
    <w:rsid w:val="00D33BE3"/>
    <w:rsid w:val="00D43612"/>
    <w:rsid w:val="00D44362"/>
    <w:rsid w:val="00D4697C"/>
    <w:rsid w:val="00D47D30"/>
    <w:rsid w:val="00D52CBF"/>
    <w:rsid w:val="00D576CA"/>
    <w:rsid w:val="00D6014B"/>
    <w:rsid w:val="00D610DA"/>
    <w:rsid w:val="00D62067"/>
    <w:rsid w:val="00D662AA"/>
    <w:rsid w:val="00D6653E"/>
    <w:rsid w:val="00D66F04"/>
    <w:rsid w:val="00D6782D"/>
    <w:rsid w:val="00D678AC"/>
    <w:rsid w:val="00D71AF3"/>
    <w:rsid w:val="00D72793"/>
    <w:rsid w:val="00D735D6"/>
    <w:rsid w:val="00D73E36"/>
    <w:rsid w:val="00D75213"/>
    <w:rsid w:val="00D83D1B"/>
    <w:rsid w:val="00D87255"/>
    <w:rsid w:val="00D8732D"/>
    <w:rsid w:val="00D90043"/>
    <w:rsid w:val="00D92BA6"/>
    <w:rsid w:val="00D92FC8"/>
    <w:rsid w:val="00D93F90"/>
    <w:rsid w:val="00D950BA"/>
    <w:rsid w:val="00D979C6"/>
    <w:rsid w:val="00DA4AB8"/>
    <w:rsid w:val="00DA4D57"/>
    <w:rsid w:val="00DB5F3B"/>
    <w:rsid w:val="00DC000F"/>
    <w:rsid w:val="00DC50E2"/>
    <w:rsid w:val="00DC54A0"/>
    <w:rsid w:val="00DC6C9C"/>
    <w:rsid w:val="00DC7A1B"/>
    <w:rsid w:val="00DC7EB2"/>
    <w:rsid w:val="00DD005F"/>
    <w:rsid w:val="00DD0624"/>
    <w:rsid w:val="00DD13B0"/>
    <w:rsid w:val="00DD6678"/>
    <w:rsid w:val="00DD6A88"/>
    <w:rsid w:val="00DE13B8"/>
    <w:rsid w:val="00DE19B1"/>
    <w:rsid w:val="00DE378C"/>
    <w:rsid w:val="00DE7055"/>
    <w:rsid w:val="00DE71AB"/>
    <w:rsid w:val="00DF25C5"/>
    <w:rsid w:val="00DF2FF3"/>
    <w:rsid w:val="00DF589E"/>
    <w:rsid w:val="00DF60DE"/>
    <w:rsid w:val="00DF7145"/>
    <w:rsid w:val="00DF7327"/>
    <w:rsid w:val="00DF7A40"/>
    <w:rsid w:val="00E00B35"/>
    <w:rsid w:val="00E0295D"/>
    <w:rsid w:val="00E034FB"/>
    <w:rsid w:val="00E03B81"/>
    <w:rsid w:val="00E10B1C"/>
    <w:rsid w:val="00E111AC"/>
    <w:rsid w:val="00E13CDE"/>
    <w:rsid w:val="00E14817"/>
    <w:rsid w:val="00E16453"/>
    <w:rsid w:val="00E168E3"/>
    <w:rsid w:val="00E203EF"/>
    <w:rsid w:val="00E213A7"/>
    <w:rsid w:val="00E215DF"/>
    <w:rsid w:val="00E2190B"/>
    <w:rsid w:val="00E259BC"/>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21DE"/>
    <w:rsid w:val="00E730A5"/>
    <w:rsid w:val="00E74593"/>
    <w:rsid w:val="00E75503"/>
    <w:rsid w:val="00E80269"/>
    <w:rsid w:val="00E811F3"/>
    <w:rsid w:val="00E82463"/>
    <w:rsid w:val="00E84F50"/>
    <w:rsid w:val="00E85746"/>
    <w:rsid w:val="00E85F91"/>
    <w:rsid w:val="00E94212"/>
    <w:rsid w:val="00EA1ADC"/>
    <w:rsid w:val="00EA23A7"/>
    <w:rsid w:val="00EA25F7"/>
    <w:rsid w:val="00EA75C1"/>
    <w:rsid w:val="00EB2559"/>
    <w:rsid w:val="00EB295F"/>
    <w:rsid w:val="00EB3B91"/>
    <w:rsid w:val="00EB4C76"/>
    <w:rsid w:val="00EB78F4"/>
    <w:rsid w:val="00EC0DD2"/>
    <w:rsid w:val="00EC16F8"/>
    <w:rsid w:val="00EC48C8"/>
    <w:rsid w:val="00EC4FD6"/>
    <w:rsid w:val="00EC571A"/>
    <w:rsid w:val="00ED1BD4"/>
    <w:rsid w:val="00ED219D"/>
    <w:rsid w:val="00EE0ED9"/>
    <w:rsid w:val="00EE109E"/>
    <w:rsid w:val="00EE23B1"/>
    <w:rsid w:val="00EE2E55"/>
    <w:rsid w:val="00EE6BC0"/>
    <w:rsid w:val="00EF0CED"/>
    <w:rsid w:val="00EF1C05"/>
    <w:rsid w:val="00EF2700"/>
    <w:rsid w:val="00EF3951"/>
    <w:rsid w:val="00EF6426"/>
    <w:rsid w:val="00F01A04"/>
    <w:rsid w:val="00F01A7E"/>
    <w:rsid w:val="00F02006"/>
    <w:rsid w:val="00F041A6"/>
    <w:rsid w:val="00F0574A"/>
    <w:rsid w:val="00F072CC"/>
    <w:rsid w:val="00F10944"/>
    <w:rsid w:val="00F25C38"/>
    <w:rsid w:val="00F33A99"/>
    <w:rsid w:val="00F45106"/>
    <w:rsid w:val="00F4528C"/>
    <w:rsid w:val="00F50D99"/>
    <w:rsid w:val="00F56D4C"/>
    <w:rsid w:val="00F63914"/>
    <w:rsid w:val="00F652E9"/>
    <w:rsid w:val="00F658F3"/>
    <w:rsid w:val="00F676D0"/>
    <w:rsid w:val="00F679ED"/>
    <w:rsid w:val="00F67C74"/>
    <w:rsid w:val="00F67D26"/>
    <w:rsid w:val="00F71AE2"/>
    <w:rsid w:val="00F73A7B"/>
    <w:rsid w:val="00F8016B"/>
    <w:rsid w:val="00F804E1"/>
    <w:rsid w:val="00F8166E"/>
    <w:rsid w:val="00F84AE0"/>
    <w:rsid w:val="00F874CE"/>
    <w:rsid w:val="00F87F88"/>
    <w:rsid w:val="00F90A9F"/>
    <w:rsid w:val="00F91DF6"/>
    <w:rsid w:val="00F962E3"/>
    <w:rsid w:val="00F973FC"/>
    <w:rsid w:val="00FA3359"/>
    <w:rsid w:val="00FA3F66"/>
    <w:rsid w:val="00FA73A6"/>
    <w:rsid w:val="00FA7BA5"/>
    <w:rsid w:val="00FB122A"/>
    <w:rsid w:val="00FB1FCF"/>
    <w:rsid w:val="00FB2706"/>
    <w:rsid w:val="00FB285B"/>
    <w:rsid w:val="00FB3374"/>
    <w:rsid w:val="00FB412B"/>
    <w:rsid w:val="00FB67DE"/>
    <w:rsid w:val="00FC6A15"/>
    <w:rsid w:val="00FD23CD"/>
    <w:rsid w:val="00FD4F5A"/>
    <w:rsid w:val="00FD68B9"/>
    <w:rsid w:val="00FD6CB9"/>
    <w:rsid w:val="00FD7D89"/>
    <w:rsid w:val="00FE3081"/>
    <w:rsid w:val="00FE3E3B"/>
    <w:rsid w:val="00FE7D87"/>
    <w:rsid w:val="013A147F"/>
    <w:rsid w:val="032BE4D0"/>
    <w:rsid w:val="0673573A"/>
    <w:rsid w:val="1132B031"/>
    <w:rsid w:val="12A7DC04"/>
    <w:rsid w:val="13664F48"/>
    <w:rsid w:val="1643905F"/>
    <w:rsid w:val="1B46EB89"/>
    <w:rsid w:val="1ED4D081"/>
    <w:rsid w:val="219A182B"/>
    <w:rsid w:val="234AAB85"/>
    <w:rsid w:val="248C2A86"/>
    <w:rsid w:val="24A423F3"/>
    <w:rsid w:val="27696B9D"/>
    <w:rsid w:val="28D14E10"/>
    <w:rsid w:val="31EC7C10"/>
    <w:rsid w:val="35F261BE"/>
    <w:rsid w:val="3E1BF8D5"/>
    <w:rsid w:val="42C13D86"/>
    <w:rsid w:val="433AB9DB"/>
    <w:rsid w:val="4B9D1AB9"/>
    <w:rsid w:val="4C84B42E"/>
    <w:rsid w:val="4FCD8859"/>
    <w:rsid w:val="501A483F"/>
    <w:rsid w:val="530AF300"/>
    <w:rsid w:val="53BA1B42"/>
    <w:rsid w:val="55E50BEE"/>
    <w:rsid w:val="57006F8E"/>
    <w:rsid w:val="5803D9C1"/>
    <w:rsid w:val="5E5557F3"/>
    <w:rsid w:val="63214132"/>
    <w:rsid w:val="69C3D92C"/>
    <w:rsid w:val="6BAEDE00"/>
    <w:rsid w:val="6D2226E5"/>
    <w:rsid w:val="6DE09A29"/>
    <w:rsid w:val="72F17A57"/>
    <w:rsid w:val="741A1EEE"/>
    <w:rsid w:val="756AA7D5"/>
    <w:rsid w:val="77A1C235"/>
    <w:rsid w:val="7863DD6D"/>
    <w:rsid w:val="7B55EF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0E5C7"/>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F3DD3"/>
    <w:pPr>
      <w:keepNext/>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spacing w:before="240" w:after="60"/>
      <w:outlineLvl w:val="3"/>
    </w:pPr>
    <w:rPr>
      <w:b/>
      <w:sz w:val="24"/>
    </w:rPr>
  </w:style>
  <w:style w:type="paragraph" w:styleId="Heading5">
    <w:name w:val="heading 5"/>
    <w:basedOn w:val="Normal"/>
    <w:next w:val="Normal"/>
    <w:link w:val="Heading5Char"/>
    <w:qFormat/>
    <w:pPr>
      <w:spacing w:before="240" w:after="60"/>
      <w:outlineLvl w:val="4"/>
    </w:pPr>
    <w:rPr>
      <w:sz w:val="22"/>
    </w:rPr>
  </w:style>
  <w:style w:type="paragraph" w:styleId="Heading6">
    <w:name w:val="heading 6"/>
    <w:basedOn w:val="Normal"/>
    <w:next w:val="Normal"/>
    <w:link w:val="Heading6Char"/>
    <w:qFormat/>
    <w:pPr>
      <w:spacing w:before="240" w:after="60"/>
      <w:outlineLvl w:val="5"/>
    </w:pPr>
    <w:rPr>
      <w:i/>
      <w:sz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rPr>
  </w:style>
  <w:style w:type="paragraph" w:styleId="Heading9">
    <w:name w:val="heading 9"/>
    <w:basedOn w:val="Normal"/>
    <w:next w:val="Normal"/>
    <w:link w:val="Heading9Char"/>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9A372E"/>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F3DD3"/>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9A372E"/>
    <w:rPr>
      <w:snapToGrid w:val="0"/>
      <w:lang w:val="fr-FR"/>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dnan.mevic@cpcd.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dnan.mevic@cpcd.b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c.europa.eu/europeaid/prag/annexes.do?group=C"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ec.europa.eu/europeaid/prag/document.do" TargetMode="Externa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946A8116709D4B9664EF4C7B61BF82" ma:contentTypeVersion="10" ma:contentTypeDescription="Create a new document." ma:contentTypeScope="" ma:versionID="2ea6b4396841160e4330cb7bfe533cb2">
  <xsd:schema xmlns:xsd="http://www.w3.org/2001/XMLSchema" xmlns:xs="http://www.w3.org/2001/XMLSchema" xmlns:p="http://schemas.microsoft.com/office/2006/metadata/properties" xmlns:ns2="1102bcb2-1662-4dd4-aff8-073e4a28a828" xmlns:ns3="446f933f-3c18-4fbc-9cb8-92ad02114807" targetNamespace="http://schemas.microsoft.com/office/2006/metadata/properties" ma:root="true" ma:fieldsID="ff1ac4dfde246f1e9fd4ce1def992d78" ns2:_="" ns3:_="">
    <xsd:import namespace="1102bcb2-1662-4dd4-aff8-073e4a28a828"/>
    <xsd:import namespace="446f933f-3c18-4fbc-9cb8-92ad0211480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02bcb2-1662-4dd4-aff8-073e4a28a8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6d8fecd-b23b-4429-9079-061d09a3226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f933f-3c18-4fbc-9cb8-92ad0211480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a2fc050-4850-4016-8f3e-c3b5cd903d51}" ma:internalName="TaxCatchAll" ma:showField="CatchAllData" ma:web="446f933f-3c18-4fbc-9cb8-92ad0211480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F5147-A948-4FD5-B8B5-AF85FA177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02bcb2-1662-4dd4-aff8-073e4a28a828"/>
    <ds:schemaRef ds:uri="446f933f-3c18-4fbc-9cb8-92ad021148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FC7C50-F3E2-43B9-B0B3-20B2B8CD8CD6}">
  <ds:schemaRefs>
    <ds:schemaRef ds:uri="http://schemas.microsoft.com/sharepoint/v3/contenttype/forms"/>
  </ds:schemaRefs>
</ds:datastoreItem>
</file>

<file path=customXml/itemProps3.xml><?xml version="1.0" encoding="utf-8"?>
<ds:datastoreItem xmlns:ds="http://schemas.openxmlformats.org/officeDocument/2006/customXml" ds:itemID="{C9A80623-22CD-41DF-B2D2-7F845246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6005</Words>
  <Characters>33029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38957</CharactersWithSpaces>
  <SharedDoc>false</SharedDoc>
  <HLinks>
    <vt:vector size="48" baseType="variant">
      <vt:variant>
        <vt:i4>5308446</vt:i4>
      </vt:variant>
      <vt:variant>
        <vt:i4>15</vt:i4>
      </vt:variant>
      <vt:variant>
        <vt:i4>0</vt:i4>
      </vt:variant>
      <vt:variant>
        <vt:i4>5</vt:i4>
      </vt:variant>
      <vt:variant>
        <vt:lpwstr>http://ec.europa.eu/europeaid/prag/annexes.do?chapterTitleCode=A</vt:lpwstr>
      </vt:variant>
      <vt:variant>
        <vt:lpwstr/>
      </vt:variant>
      <vt:variant>
        <vt:i4>7143547</vt:i4>
      </vt:variant>
      <vt:variant>
        <vt:i4>12</vt:i4>
      </vt:variant>
      <vt:variant>
        <vt:i4>0</vt:i4>
      </vt:variant>
      <vt:variant>
        <vt:i4>5</vt:i4>
      </vt:variant>
      <vt:variant>
        <vt:lpwstr>https://ec.europa.eu/info/funding-tenders/opportunities/portal/screen/home</vt:lpwstr>
      </vt:variant>
      <vt:variant>
        <vt:lpwstr/>
      </vt:variant>
      <vt:variant>
        <vt:i4>3407963</vt:i4>
      </vt:variant>
      <vt:variant>
        <vt:i4>8</vt:i4>
      </vt:variant>
      <vt:variant>
        <vt:i4>0</vt:i4>
      </vt:variant>
      <vt:variant>
        <vt:i4>5</vt:i4>
      </vt:variant>
      <vt:variant>
        <vt:lpwstr>mailto:adnan.mevic@cpcd.ba</vt:lpwstr>
      </vt:variant>
      <vt:variant>
        <vt:lpwstr/>
      </vt:variant>
      <vt:variant>
        <vt:i4>3407963</vt:i4>
      </vt:variant>
      <vt:variant>
        <vt:i4>6</vt:i4>
      </vt:variant>
      <vt:variant>
        <vt:i4>0</vt:i4>
      </vt:variant>
      <vt:variant>
        <vt:i4>5</vt:i4>
      </vt:variant>
      <vt:variant>
        <vt:lpwstr>mailto:adnan.mevic@cpcd.ba</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1441884</vt:i4>
      </vt:variant>
      <vt:variant>
        <vt:i4>3</vt:i4>
      </vt:variant>
      <vt:variant>
        <vt:i4>0</vt:i4>
      </vt:variant>
      <vt:variant>
        <vt:i4>5</vt:i4>
      </vt:variant>
      <vt:variant>
        <vt:lpwstr>http://www.iccwbo.org/incoterms/</vt:lpwstr>
      </vt:variant>
      <vt:variant>
        <vt:lpwstr/>
      </vt: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Adnan Mevic</cp:lastModifiedBy>
  <cp:revision>5</cp:revision>
  <cp:lastPrinted>2018-04-13T13:21:00Z</cp:lastPrinted>
  <dcterms:created xsi:type="dcterms:W3CDTF">2023-01-17T14:23:00Z</dcterms:created>
  <dcterms:modified xsi:type="dcterms:W3CDTF">2023-01-18T07:02:00Z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964e500c5bea388bd92f9c3c70c78539d54472d25a7af1a8c86349eb626ab1f4</vt:lpwstr>
  </property>
</Properties>
</file>